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8E251" w14:textId="77777777" w:rsidR="00492D26" w:rsidRDefault="00492D26">
      <w:pPr>
        <w:keepNext/>
        <w:rPr>
          <w:b/>
          <w:sz w:val="40"/>
        </w:rPr>
      </w:pPr>
    </w:p>
    <w:p w14:paraId="47BF3F5A" w14:textId="77777777" w:rsidR="00492D26" w:rsidRDefault="00492D26">
      <w:pPr>
        <w:keepNext/>
        <w:rPr>
          <w:b/>
          <w:sz w:val="40"/>
        </w:rPr>
      </w:pPr>
      <w:r>
        <w:rPr>
          <w:b/>
          <w:i/>
          <w:sz w:val="40"/>
        </w:rPr>
        <w:t>STCP 06-2 Issue 00</w:t>
      </w:r>
      <w:r w:rsidR="00252E12">
        <w:rPr>
          <w:b/>
          <w:i/>
          <w:sz w:val="40"/>
        </w:rPr>
        <w:t>5</w:t>
      </w:r>
      <w:r>
        <w:rPr>
          <w:b/>
          <w:i/>
          <w:sz w:val="40"/>
        </w:rPr>
        <w:t xml:space="preserve"> De-synchronised Island Management</w:t>
      </w:r>
    </w:p>
    <w:p w14:paraId="0EEE3857" w14:textId="77777777" w:rsidR="00492D26" w:rsidRDefault="00492D26">
      <w:pPr>
        <w:pStyle w:val="Header"/>
        <w:keepNext/>
        <w:tabs>
          <w:tab w:val="clear" w:pos="4153"/>
          <w:tab w:val="clear" w:pos="8306"/>
        </w:tabs>
        <w:rPr>
          <w:ins w:id="0" w:author="Johnson (ESO), Antony" w:date="2023-04-21T16:49:00Z"/>
        </w:rPr>
      </w:pPr>
    </w:p>
    <w:p w14:paraId="684E2A3B" w14:textId="77777777" w:rsidR="00B227BD" w:rsidRDefault="00B227BD" w:rsidP="00B227BD">
      <w:pPr>
        <w:jc w:val="center"/>
        <w:rPr>
          <w:ins w:id="1" w:author="Johnson (ESO), Antony" w:date="2023-04-21T16:49:00Z"/>
          <w:rFonts w:cs="Arial"/>
        </w:rPr>
      </w:pPr>
      <w:ins w:id="2" w:author="Johnson (ESO), Antony" w:date="2023-04-21T16:49:00Z">
        <w:r>
          <w:rPr>
            <w:rFonts w:cs="Arial"/>
          </w:rPr>
          <w:t>CM089 – Electricity System Restoration Standard</w:t>
        </w:r>
      </w:ins>
    </w:p>
    <w:p w14:paraId="2F51A6DB" w14:textId="6198C0A4" w:rsidR="00B227BD" w:rsidRDefault="00B227BD" w:rsidP="00B227BD">
      <w:pPr>
        <w:pStyle w:val="Header"/>
        <w:keepNext/>
        <w:tabs>
          <w:tab w:val="clear" w:pos="4153"/>
          <w:tab w:val="clear" w:pos="8306"/>
        </w:tabs>
        <w:jc w:val="center"/>
      </w:pPr>
      <w:ins w:id="3" w:author="Johnson (ESO), Antony" w:date="2023-04-21T16:49:00Z">
        <w:r>
          <w:rPr>
            <w:rFonts w:cs="Arial"/>
          </w:rPr>
          <w:t>21 April 2023</w:t>
        </w:r>
      </w:ins>
    </w:p>
    <w:p w14:paraId="63F41082" w14:textId="77777777" w:rsidR="00492D26" w:rsidRDefault="00492D26">
      <w:pPr>
        <w:keepNext/>
      </w:pPr>
    </w:p>
    <w:p w14:paraId="252A4031" w14:textId="77777777" w:rsidR="00492D26" w:rsidRDefault="00492D26">
      <w:pPr>
        <w:pStyle w:val="Head2"/>
        <w:rPr>
          <w:sz w:val="24"/>
        </w:rPr>
      </w:pPr>
      <w:r>
        <w:rPr>
          <w:sz w:val="24"/>
        </w:rPr>
        <w:t>STC Procedure Document Authorisation</w:t>
      </w:r>
    </w:p>
    <w:p w14:paraId="60ED6008" w14:textId="77777777" w:rsidR="00492D26" w:rsidRDefault="00492D26">
      <w:pPr>
        <w:keepN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492D26" w14:paraId="643E0EB0" w14:textId="77777777">
        <w:tc>
          <w:tcPr>
            <w:tcW w:w="2518" w:type="dxa"/>
          </w:tcPr>
          <w:p w14:paraId="0D89F0A5" w14:textId="77777777" w:rsidR="00492D26" w:rsidRDefault="00492D26">
            <w:pPr>
              <w:spacing w:before="120"/>
              <w:jc w:val="center"/>
              <w:rPr>
                <w:b/>
                <w:color w:val="000000"/>
              </w:rPr>
            </w:pPr>
            <w:r>
              <w:rPr>
                <w:b/>
                <w:color w:val="000000"/>
              </w:rPr>
              <w:t>Company</w:t>
            </w:r>
          </w:p>
        </w:tc>
        <w:tc>
          <w:tcPr>
            <w:tcW w:w="2126" w:type="dxa"/>
          </w:tcPr>
          <w:p w14:paraId="7FE1A654" w14:textId="77777777" w:rsidR="00492D26" w:rsidRDefault="00492D26">
            <w:pPr>
              <w:spacing w:before="120"/>
              <w:jc w:val="center"/>
              <w:rPr>
                <w:b/>
                <w:color w:val="000000"/>
              </w:rPr>
            </w:pPr>
            <w:r>
              <w:rPr>
                <w:b/>
                <w:color w:val="000000"/>
              </w:rPr>
              <w:t>Name of Party Representative</w:t>
            </w:r>
          </w:p>
        </w:tc>
        <w:tc>
          <w:tcPr>
            <w:tcW w:w="2552" w:type="dxa"/>
          </w:tcPr>
          <w:p w14:paraId="0EB6F428" w14:textId="77777777" w:rsidR="00492D26" w:rsidRDefault="00492D26">
            <w:pPr>
              <w:spacing w:before="120"/>
              <w:jc w:val="center"/>
              <w:rPr>
                <w:b/>
                <w:color w:val="000000"/>
              </w:rPr>
            </w:pPr>
            <w:r>
              <w:rPr>
                <w:b/>
                <w:color w:val="000000"/>
              </w:rPr>
              <w:t>Signature</w:t>
            </w:r>
          </w:p>
        </w:tc>
        <w:tc>
          <w:tcPr>
            <w:tcW w:w="1276" w:type="dxa"/>
          </w:tcPr>
          <w:p w14:paraId="1BC15DF4" w14:textId="77777777" w:rsidR="00492D26" w:rsidRDefault="00492D26">
            <w:pPr>
              <w:spacing w:before="120"/>
              <w:jc w:val="center"/>
              <w:rPr>
                <w:b/>
                <w:color w:val="000000"/>
              </w:rPr>
            </w:pPr>
            <w:r>
              <w:rPr>
                <w:b/>
                <w:color w:val="000000"/>
              </w:rPr>
              <w:t>Date</w:t>
            </w:r>
          </w:p>
        </w:tc>
      </w:tr>
      <w:tr w:rsidR="00252E12" w14:paraId="35379ED0" w14:textId="77777777">
        <w:trPr>
          <w:trHeight w:val="630"/>
        </w:trPr>
        <w:tc>
          <w:tcPr>
            <w:tcW w:w="2518" w:type="dxa"/>
            <w:vAlign w:val="center"/>
          </w:tcPr>
          <w:p w14:paraId="3BC666DB" w14:textId="77777777" w:rsidR="00252E12" w:rsidRDefault="00252E12">
            <w:pPr>
              <w:autoSpaceDE w:val="0"/>
              <w:autoSpaceDN w:val="0"/>
              <w:adjustRightInd w:val="0"/>
              <w:rPr>
                <w:lang w:eastAsia="en-GB"/>
              </w:rPr>
            </w:pPr>
            <w:r>
              <w:rPr>
                <w:lang w:eastAsia="en-GB"/>
              </w:rPr>
              <w:t>National Grid Electricity System Operator</w:t>
            </w:r>
            <w:r w:rsidR="008C3F1F">
              <w:rPr>
                <w:lang w:eastAsia="en-GB"/>
              </w:rPr>
              <w:t xml:space="preserve"> Ltd</w:t>
            </w:r>
          </w:p>
        </w:tc>
        <w:tc>
          <w:tcPr>
            <w:tcW w:w="2126" w:type="dxa"/>
            <w:vAlign w:val="center"/>
          </w:tcPr>
          <w:p w14:paraId="4564AF22" w14:textId="77777777" w:rsidR="00252E12" w:rsidRDefault="00252E12">
            <w:pPr>
              <w:rPr>
                <w:color w:val="000000"/>
              </w:rPr>
            </w:pPr>
          </w:p>
        </w:tc>
        <w:tc>
          <w:tcPr>
            <w:tcW w:w="2552" w:type="dxa"/>
            <w:vAlign w:val="center"/>
          </w:tcPr>
          <w:p w14:paraId="429F8172" w14:textId="77777777" w:rsidR="00252E12" w:rsidRDefault="00252E12">
            <w:pPr>
              <w:rPr>
                <w:color w:val="000000"/>
              </w:rPr>
            </w:pPr>
          </w:p>
        </w:tc>
        <w:tc>
          <w:tcPr>
            <w:tcW w:w="1276" w:type="dxa"/>
            <w:vAlign w:val="center"/>
          </w:tcPr>
          <w:p w14:paraId="7C35C0F0" w14:textId="77777777" w:rsidR="00252E12" w:rsidRDefault="00252E12">
            <w:pPr>
              <w:rPr>
                <w:color w:val="000000"/>
              </w:rPr>
            </w:pPr>
          </w:p>
        </w:tc>
      </w:tr>
      <w:tr w:rsidR="00492D26" w14:paraId="30094142" w14:textId="77777777">
        <w:trPr>
          <w:trHeight w:val="630"/>
        </w:trPr>
        <w:tc>
          <w:tcPr>
            <w:tcW w:w="2518" w:type="dxa"/>
            <w:vAlign w:val="center"/>
          </w:tcPr>
          <w:p w14:paraId="31D4737F" w14:textId="77777777" w:rsidR="00492D26" w:rsidRDefault="00492D26">
            <w:pPr>
              <w:autoSpaceDE w:val="0"/>
              <w:autoSpaceDN w:val="0"/>
              <w:adjustRightInd w:val="0"/>
              <w:rPr>
                <w:lang w:eastAsia="en-GB"/>
              </w:rPr>
            </w:pPr>
            <w:r>
              <w:rPr>
                <w:lang w:eastAsia="en-GB"/>
              </w:rPr>
              <w:t>National Grid</w:t>
            </w:r>
          </w:p>
          <w:p w14:paraId="3E5F921F" w14:textId="77777777" w:rsidR="00492D26" w:rsidRDefault="00492D26">
            <w:pPr>
              <w:rPr>
                <w:color w:val="000000"/>
              </w:rPr>
            </w:pPr>
            <w:r>
              <w:rPr>
                <w:lang w:eastAsia="en-GB"/>
              </w:rPr>
              <w:t>Electricity Transmission plc</w:t>
            </w:r>
          </w:p>
        </w:tc>
        <w:tc>
          <w:tcPr>
            <w:tcW w:w="2126" w:type="dxa"/>
            <w:vAlign w:val="center"/>
          </w:tcPr>
          <w:p w14:paraId="737597EF" w14:textId="77777777" w:rsidR="00492D26" w:rsidRDefault="00492D26">
            <w:pPr>
              <w:rPr>
                <w:color w:val="000000"/>
              </w:rPr>
            </w:pPr>
          </w:p>
        </w:tc>
        <w:tc>
          <w:tcPr>
            <w:tcW w:w="2552" w:type="dxa"/>
            <w:vAlign w:val="center"/>
          </w:tcPr>
          <w:p w14:paraId="0152A284" w14:textId="77777777" w:rsidR="00492D26" w:rsidRDefault="00492D26">
            <w:pPr>
              <w:rPr>
                <w:color w:val="000000"/>
              </w:rPr>
            </w:pPr>
          </w:p>
        </w:tc>
        <w:tc>
          <w:tcPr>
            <w:tcW w:w="1276" w:type="dxa"/>
            <w:vAlign w:val="center"/>
          </w:tcPr>
          <w:p w14:paraId="5A314AA3" w14:textId="77777777" w:rsidR="00492D26" w:rsidRDefault="00492D26">
            <w:pPr>
              <w:rPr>
                <w:color w:val="000000"/>
              </w:rPr>
            </w:pPr>
          </w:p>
        </w:tc>
      </w:tr>
      <w:tr w:rsidR="00492D26" w14:paraId="42EECB18" w14:textId="77777777">
        <w:trPr>
          <w:trHeight w:val="630"/>
        </w:trPr>
        <w:tc>
          <w:tcPr>
            <w:tcW w:w="2518" w:type="dxa"/>
            <w:vAlign w:val="center"/>
          </w:tcPr>
          <w:p w14:paraId="6E195172" w14:textId="77777777" w:rsidR="00492D26" w:rsidRDefault="00492D26">
            <w:pPr>
              <w:rPr>
                <w:color w:val="000000"/>
              </w:rPr>
            </w:pPr>
            <w:r>
              <w:rPr>
                <w:lang w:eastAsia="en-GB"/>
              </w:rPr>
              <w:t>SP Transmission Ltd</w:t>
            </w:r>
          </w:p>
        </w:tc>
        <w:tc>
          <w:tcPr>
            <w:tcW w:w="2126" w:type="dxa"/>
            <w:vAlign w:val="center"/>
          </w:tcPr>
          <w:p w14:paraId="5C5685C3" w14:textId="77777777" w:rsidR="00492D26" w:rsidRDefault="00492D26">
            <w:pPr>
              <w:rPr>
                <w:color w:val="000000"/>
              </w:rPr>
            </w:pPr>
          </w:p>
        </w:tc>
        <w:tc>
          <w:tcPr>
            <w:tcW w:w="2552" w:type="dxa"/>
            <w:vAlign w:val="center"/>
          </w:tcPr>
          <w:p w14:paraId="7E5673B6" w14:textId="77777777" w:rsidR="00492D26" w:rsidRDefault="00492D26">
            <w:pPr>
              <w:rPr>
                <w:color w:val="000000"/>
              </w:rPr>
            </w:pPr>
          </w:p>
        </w:tc>
        <w:tc>
          <w:tcPr>
            <w:tcW w:w="1276" w:type="dxa"/>
            <w:vAlign w:val="center"/>
          </w:tcPr>
          <w:p w14:paraId="55A20035" w14:textId="77777777" w:rsidR="00492D26" w:rsidRDefault="00492D26">
            <w:pPr>
              <w:rPr>
                <w:color w:val="000000"/>
              </w:rPr>
            </w:pPr>
          </w:p>
        </w:tc>
      </w:tr>
      <w:tr w:rsidR="00492D26" w14:paraId="5DA05D96" w14:textId="77777777">
        <w:trPr>
          <w:trHeight w:val="630"/>
        </w:trPr>
        <w:tc>
          <w:tcPr>
            <w:tcW w:w="2518" w:type="dxa"/>
            <w:vAlign w:val="center"/>
          </w:tcPr>
          <w:p w14:paraId="5DF22964" w14:textId="77777777" w:rsidR="00492D26" w:rsidRDefault="00492D26">
            <w:pPr>
              <w:autoSpaceDE w:val="0"/>
              <w:autoSpaceDN w:val="0"/>
              <w:adjustRightInd w:val="0"/>
              <w:rPr>
                <w:lang w:eastAsia="en-GB"/>
              </w:rPr>
            </w:pPr>
            <w:r>
              <w:rPr>
                <w:lang w:eastAsia="en-GB"/>
              </w:rPr>
              <w:t>Scottish Hydro-Electric</w:t>
            </w:r>
          </w:p>
          <w:p w14:paraId="2E2ABAB8" w14:textId="77777777" w:rsidR="00492D26" w:rsidRDefault="00492D26">
            <w:pPr>
              <w:rPr>
                <w:color w:val="000000"/>
              </w:rPr>
            </w:pPr>
            <w:r>
              <w:rPr>
                <w:lang w:eastAsia="en-GB"/>
              </w:rPr>
              <w:t>Transmission Ltd</w:t>
            </w:r>
          </w:p>
        </w:tc>
        <w:tc>
          <w:tcPr>
            <w:tcW w:w="2126" w:type="dxa"/>
            <w:vAlign w:val="center"/>
          </w:tcPr>
          <w:p w14:paraId="3849F312" w14:textId="77777777" w:rsidR="00492D26" w:rsidRDefault="00492D26">
            <w:pPr>
              <w:rPr>
                <w:color w:val="000000"/>
              </w:rPr>
            </w:pPr>
          </w:p>
        </w:tc>
        <w:tc>
          <w:tcPr>
            <w:tcW w:w="2552" w:type="dxa"/>
            <w:vAlign w:val="center"/>
          </w:tcPr>
          <w:p w14:paraId="07FEC54C" w14:textId="77777777" w:rsidR="00492D26" w:rsidRDefault="00492D26">
            <w:pPr>
              <w:rPr>
                <w:color w:val="000000"/>
              </w:rPr>
            </w:pPr>
          </w:p>
        </w:tc>
        <w:tc>
          <w:tcPr>
            <w:tcW w:w="1276" w:type="dxa"/>
            <w:vAlign w:val="center"/>
          </w:tcPr>
          <w:p w14:paraId="53E39A39" w14:textId="77777777" w:rsidR="00492D26" w:rsidRDefault="00492D26">
            <w:pPr>
              <w:rPr>
                <w:color w:val="000000"/>
              </w:rPr>
            </w:pPr>
          </w:p>
        </w:tc>
      </w:tr>
      <w:tr w:rsidR="000575AC" w14:paraId="2D55DFB6" w14:textId="77777777">
        <w:trPr>
          <w:trHeight w:val="630"/>
        </w:trPr>
        <w:tc>
          <w:tcPr>
            <w:tcW w:w="2518" w:type="dxa"/>
            <w:vAlign w:val="center"/>
          </w:tcPr>
          <w:p w14:paraId="6C333E5F" w14:textId="77777777" w:rsidR="000575AC" w:rsidRDefault="000575AC">
            <w:pPr>
              <w:autoSpaceDE w:val="0"/>
              <w:autoSpaceDN w:val="0"/>
              <w:adjustRightInd w:val="0"/>
              <w:rPr>
                <w:lang w:eastAsia="en-GB"/>
              </w:rPr>
            </w:pPr>
            <w:r>
              <w:rPr>
                <w:lang w:eastAsia="en-GB"/>
              </w:rPr>
              <w:t>Offshore Transmission Owners</w:t>
            </w:r>
          </w:p>
        </w:tc>
        <w:tc>
          <w:tcPr>
            <w:tcW w:w="2126" w:type="dxa"/>
            <w:vAlign w:val="center"/>
          </w:tcPr>
          <w:p w14:paraId="04ECBE86" w14:textId="77777777" w:rsidR="000575AC" w:rsidRDefault="000575AC">
            <w:pPr>
              <w:rPr>
                <w:color w:val="000000"/>
              </w:rPr>
            </w:pPr>
          </w:p>
        </w:tc>
        <w:tc>
          <w:tcPr>
            <w:tcW w:w="2552" w:type="dxa"/>
            <w:vAlign w:val="center"/>
          </w:tcPr>
          <w:p w14:paraId="0955BF79" w14:textId="77777777" w:rsidR="000575AC" w:rsidRDefault="000575AC">
            <w:pPr>
              <w:rPr>
                <w:color w:val="000000"/>
              </w:rPr>
            </w:pPr>
          </w:p>
        </w:tc>
        <w:tc>
          <w:tcPr>
            <w:tcW w:w="1276" w:type="dxa"/>
            <w:vAlign w:val="center"/>
          </w:tcPr>
          <w:p w14:paraId="399F3F8D" w14:textId="77777777" w:rsidR="000575AC" w:rsidRDefault="000575AC">
            <w:pPr>
              <w:rPr>
                <w:color w:val="000000"/>
              </w:rPr>
            </w:pPr>
          </w:p>
        </w:tc>
      </w:tr>
    </w:tbl>
    <w:p w14:paraId="52741AA3" w14:textId="77777777" w:rsidR="00492D26" w:rsidRDefault="00492D26">
      <w:pPr>
        <w:keepNext/>
        <w:rPr>
          <w:b/>
          <w:sz w:val="24"/>
        </w:rPr>
      </w:pPr>
    </w:p>
    <w:p w14:paraId="4B2ED108" w14:textId="77777777" w:rsidR="00492D26" w:rsidRDefault="00492D26">
      <w:pPr>
        <w:keepNext/>
        <w:rPr>
          <w:b/>
          <w:sz w:val="24"/>
        </w:rPr>
      </w:pPr>
      <w:r>
        <w:rPr>
          <w:b/>
          <w:sz w:val="24"/>
        </w:rPr>
        <w:t xml:space="preserve">STC Procedure Change Control History </w:t>
      </w:r>
    </w:p>
    <w:p w14:paraId="5E15F65F" w14:textId="77777777" w:rsidR="00492D26" w:rsidRDefault="00492D26">
      <w:pPr>
        <w:keepNext/>
        <w:rPr>
          <w:b/>
          <w:sz w:val="24"/>
        </w:rPr>
      </w:pPr>
    </w:p>
    <w:p w14:paraId="0B998BE2" w14:textId="77777777" w:rsidR="00492D26" w:rsidRDefault="00492D26">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1997"/>
        <w:gridCol w:w="6784"/>
      </w:tblGrid>
      <w:tr w:rsidR="00492D26" w14:paraId="1FF4AC0B" w14:textId="77777777">
        <w:tc>
          <w:tcPr>
            <w:tcW w:w="961" w:type="dxa"/>
          </w:tcPr>
          <w:p w14:paraId="1C9809C3" w14:textId="77777777" w:rsidR="00492D26" w:rsidRDefault="00492D26">
            <w:r>
              <w:t>Issue 1</w:t>
            </w:r>
          </w:p>
        </w:tc>
        <w:tc>
          <w:tcPr>
            <w:tcW w:w="1997" w:type="dxa"/>
          </w:tcPr>
          <w:p w14:paraId="0FBB3B36" w14:textId="77777777" w:rsidR="00492D26" w:rsidRDefault="00492D26">
            <w:r>
              <w:t>26/01/2005</w:t>
            </w:r>
          </w:p>
        </w:tc>
        <w:tc>
          <w:tcPr>
            <w:tcW w:w="6784" w:type="dxa"/>
          </w:tcPr>
          <w:p w14:paraId="1CDB3107" w14:textId="77777777" w:rsidR="00492D26" w:rsidRDefault="00492D26">
            <w:pPr>
              <w:pStyle w:val="Header"/>
              <w:tabs>
                <w:tab w:val="clear" w:pos="4153"/>
                <w:tab w:val="clear" w:pos="8306"/>
              </w:tabs>
            </w:pPr>
            <w:r>
              <w:t>BETTA Go-Live version</w:t>
            </w:r>
          </w:p>
        </w:tc>
      </w:tr>
      <w:tr w:rsidR="00492D26" w14:paraId="6EF4BD8B" w14:textId="77777777">
        <w:tc>
          <w:tcPr>
            <w:tcW w:w="961" w:type="dxa"/>
          </w:tcPr>
          <w:p w14:paraId="0878D4F3" w14:textId="77777777" w:rsidR="00492D26" w:rsidRDefault="00492D26">
            <w:r>
              <w:t>Issue 2</w:t>
            </w:r>
          </w:p>
        </w:tc>
        <w:tc>
          <w:tcPr>
            <w:tcW w:w="1997" w:type="dxa"/>
          </w:tcPr>
          <w:p w14:paraId="1E8E3589" w14:textId="77777777" w:rsidR="00492D26" w:rsidRDefault="00492D26">
            <w:r>
              <w:t>04/07/2005</w:t>
            </w:r>
          </w:p>
        </w:tc>
        <w:tc>
          <w:tcPr>
            <w:tcW w:w="6784" w:type="dxa"/>
          </w:tcPr>
          <w:p w14:paraId="50A898A4" w14:textId="77777777" w:rsidR="00492D26" w:rsidRDefault="00492D26">
            <w:pPr>
              <w:pStyle w:val="Header"/>
              <w:tabs>
                <w:tab w:val="clear" w:pos="4153"/>
                <w:tab w:val="clear" w:pos="8306"/>
              </w:tabs>
            </w:pPr>
            <w:r>
              <w:t>Issue 002 incorporating PA019</w:t>
            </w:r>
          </w:p>
        </w:tc>
      </w:tr>
      <w:tr w:rsidR="00492D26" w14:paraId="65CC4CDE" w14:textId="77777777">
        <w:tc>
          <w:tcPr>
            <w:tcW w:w="961" w:type="dxa"/>
          </w:tcPr>
          <w:p w14:paraId="3E1861E7" w14:textId="77777777" w:rsidR="00492D26" w:rsidRDefault="00492D26">
            <w:r>
              <w:t>Issue 3</w:t>
            </w:r>
          </w:p>
        </w:tc>
        <w:tc>
          <w:tcPr>
            <w:tcW w:w="1997" w:type="dxa"/>
          </w:tcPr>
          <w:p w14:paraId="48709DAE" w14:textId="77777777" w:rsidR="00492D26" w:rsidRDefault="00492D26">
            <w:r>
              <w:t>25/10/2005</w:t>
            </w:r>
          </w:p>
        </w:tc>
        <w:tc>
          <w:tcPr>
            <w:tcW w:w="6784" w:type="dxa"/>
          </w:tcPr>
          <w:p w14:paraId="235DEFFC" w14:textId="77777777" w:rsidR="00492D26" w:rsidRDefault="00492D26">
            <w:pPr>
              <w:pStyle w:val="Header"/>
              <w:tabs>
                <w:tab w:val="clear" w:pos="4153"/>
                <w:tab w:val="clear" w:pos="8306"/>
              </w:tabs>
            </w:pPr>
            <w:r>
              <w:t>Issue 003 incorporating PA034 &amp; PA037</w:t>
            </w:r>
          </w:p>
        </w:tc>
      </w:tr>
      <w:tr w:rsidR="0030542F" w14:paraId="3D851F9E" w14:textId="77777777">
        <w:tc>
          <w:tcPr>
            <w:tcW w:w="961" w:type="dxa"/>
          </w:tcPr>
          <w:p w14:paraId="69ADD4EF" w14:textId="77777777" w:rsidR="0030542F" w:rsidRDefault="0030542F">
            <w:r>
              <w:t xml:space="preserve">Issue </w:t>
            </w:r>
            <w:r w:rsidR="000575AC">
              <w:t>4</w:t>
            </w:r>
          </w:p>
        </w:tc>
        <w:tc>
          <w:tcPr>
            <w:tcW w:w="1997" w:type="dxa"/>
          </w:tcPr>
          <w:p w14:paraId="4CCED16E" w14:textId="77777777" w:rsidR="0030542F" w:rsidRDefault="0030542F">
            <w:r>
              <w:t>xx/</w:t>
            </w:r>
            <w:r w:rsidR="00557AED">
              <w:t>12</w:t>
            </w:r>
            <w:r>
              <w:t>/</w:t>
            </w:r>
            <w:r w:rsidR="000575AC">
              <w:t>2009</w:t>
            </w:r>
          </w:p>
        </w:tc>
        <w:tc>
          <w:tcPr>
            <w:tcW w:w="6784" w:type="dxa"/>
          </w:tcPr>
          <w:p w14:paraId="3545456C" w14:textId="77777777" w:rsidR="0030542F" w:rsidRDefault="0030542F">
            <w:pPr>
              <w:pStyle w:val="Header"/>
              <w:tabs>
                <w:tab w:val="clear" w:pos="4153"/>
                <w:tab w:val="clear" w:pos="8306"/>
              </w:tabs>
            </w:pPr>
            <w:r>
              <w:t xml:space="preserve">Issue </w:t>
            </w:r>
            <w:r w:rsidR="000575AC">
              <w:t>004</w:t>
            </w:r>
            <w:r>
              <w:t xml:space="preserve"> for Offshore Transmission</w:t>
            </w:r>
          </w:p>
        </w:tc>
      </w:tr>
      <w:tr w:rsidR="00252E12" w14:paraId="65DA7E83" w14:textId="77777777">
        <w:tc>
          <w:tcPr>
            <w:tcW w:w="961" w:type="dxa"/>
          </w:tcPr>
          <w:p w14:paraId="371AD301" w14:textId="77777777" w:rsidR="00252E12" w:rsidRDefault="00252E12">
            <w:r>
              <w:t>Issue 5</w:t>
            </w:r>
          </w:p>
        </w:tc>
        <w:tc>
          <w:tcPr>
            <w:tcW w:w="1997" w:type="dxa"/>
          </w:tcPr>
          <w:p w14:paraId="1B1DA8B4" w14:textId="77777777" w:rsidR="00252E12" w:rsidRDefault="00252E12">
            <w:r>
              <w:t>01/04/2019</w:t>
            </w:r>
          </w:p>
        </w:tc>
        <w:tc>
          <w:tcPr>
            <w:tcW w:w="6784" w:type="dxa"/>
          </w:tcPr>
          <w:p w14:paraId="5BDDC4F9" w14:textId="77777777" w:rsidR="00252E12" w:rsidRDefault="00252E12">
            <w:pPr>
              <w:pStyle w:val="Header"/>
              <w:tabs>
                <w:tab w:val="clear" w:pos="4153"/>
                <w:tab w:val="clear" w:pos="8306"/>
              </w:tabs>
            </w:pPr>
            <w:r>
              <w:t>Issue 005 for National Grid Separation Changes</w:t>
            </w:r>
          </w:p>
        </w:tc>
      </w:tr>
      <w:tr w:rsidR="00F5369D" w14:paraId="501AE236" w14:textId="77777777">
        <w:trPr>
          <w:ins w:id="4" w:author="Johnson (ESO), Antony" w:date="2023-04-21T16:48:00Z"/>
        </w:trPr>
        <w:tc>
          <w:tcPr>
            <w:tcW w:w="961" w:type="dxa"/>
          </w:tcPr>
          <w:p w14:paraId="4E901881" w14:textId="7863C70A" w:rsidR="00F5369D" w:rsidRDefault="00F5369D">
            <w:pPr>
              <w:rPr>
                <w:ins w:id="5" w:author="Johnson (ESO), Antony" w:date="2023-04-21T16:48:00Z"/>
              </w:rPr>
            </w:pPr>
            <w:ins w:id="6" w:author="Johnson (ESO), Antony" w:date="2023-04-21T16:48:00Z">
              <w:r>
                <w:t>Issue 6</w:t>
              </w:r>
            </w:ins>
          </w:p>
        </w:tc>
        <w:tc>
          <w:tcPr>
            <w:tcW w:w="1997" w:type="dxa"/>
          </w:tcPr>
          <w:p w14:paraId="0908D8FE" w14:textId="22466381" w:rsidR="00F5369D" w:rsidRDefault="00F5369D">
            <w:pPr>
              <w:rPr>
                <w:ins w:id="7" w:author="Johnson (ESO), Antony" w:date="2023-04-21T16:48:00Z"/>
              </w:rPr>
            </w:pPr>
            <w:ins w:id="8" w:author="Johnson (ESO), Antony" w:date="2023-04-21T16:48:00Z">
              <w:r>
                <w:t>21/04/23</w:t>
              </w:r>
            </w:ins>
          </w:p>
        </w:tc>
        <w:tc>
          <w:tcPr>
            <w:tcW w:w="6784" w:type="dxa"/>
          </w:tcPr>
          <w:p w14:paraId="337950BB" w14:textId="4582A6D6" w:rsidR="00F5369D" w:rsidRDefault="00F5369D">
            <w:pPr>
              <w:pStyle w:val="Header"/>
              <w:tabs>
                <w:tab w:val="clear" w:pos="4153"/>
                <w:tab w:val="clear" w:pos="8306"/>
              </w:tabs>
              <w:rPr>
                <w:ins w:id="9" w:author="Johnson (ESO), Antony" w:date="2023-04-21T16:48:00Z"/>
              </w:rPr>
            </w:pPr>
            <w:ins w:id="10" w:author="Johnson (ESO), Antony" w:date="2023-04-21T16:48:00Z">
              <w:r>
                <w:t xml:space="preserve">Issue 006 </w:t>
              </w:r>
            </w:ins>
            <w:ins w:id="11" w:author="Johnson (ESO), Antony" w:date="2023-04-21T16:50:00Z">
              <w:r w:rsidR="00813A35" w:rsidRPr="00F6567F">
                <w:rPr>
                  <w:rFonts w:cs="Arial"/>
                </w:rPr>
                <w:t>Incorporating changes to facilitate the Electricity System Restoration Standard</w:t>
              </w:r>
            </w:ins>
          </w:p>
        </w:tc>
      </w:tr>
    </w:tbl>
    <w:p w14:paraId="0A3463AD" w14:textId="77777777" w:rsidR="00492D26" w:rsidRDefault="00492D26">
      <w:pPr>
        <w:rPr>
          <w:b/>
        </w:rPr>
      </w:pPr>
    </w:p>
    <w:p w14:paraId="16E08F89" w14:textId="77777777" w:rsidR="0030542F" w:rsidRDefault="0030542F">
      <w:pPr>
        <w:rPr>
          <w:b/>
        </w:rPr>
      </w:pPr>
    </w:p>
    <w:p w14:paraId="3FEF2A46" w14:textId="77777777" w:rsidR="00492D26" w:rsidRDefault="00492D26">
      <w:pPr>
        <w:keepNext/>
        <w:rPr>
          <w:b/>
          <w:sz w:val="24"/>
        </w:rPr>
      </w:pPr>
    </w:p>
    <w:p w14:paraId="55359F69" w14:textId="77777777" w:rsidR="00492D26" w:rsidRDefault="00492D26">
      <w:pPr>
        <w:pStyle w:val="Heading1"/>
        <w:numPr>
          <w:ilvl w:val="0"/>
          <w:numId w:val="6"/>
        </w:numPr>
      </w:pPr>
      <w:r>
        <w:t>Introduction</w:t>
      </w:r>
    </w:p>
    <w:p w14:paraId="05317323" w14:textId="77777777" w:rsidR="00492D26" w:rsidRDefault="00492D26">
      <w:pPr>
        <w:pStyle w:val="Heading2"/>
      </w:pPr>
      <w:r>
        <w:t>Scope</w:t>
      </w:r>
    </w:p>
    <w:p w14:paraId="551AC015" w14:textId="77777777" w:rsidR="00492D26" w:rsidRDefault="00492D26">
      <w:pPr>
        <w:pStyle w:val="Heading3"/>
        <w:jc w:val="both"/>
      </w:pPr>
      <w:r>
        <w:t xml:space="preserve">This procedure shall be utilised </w:t>
      </w:r>
      <w:proofErr w:type="gramStart"/>
      <w:r>
        <w:t>in the event that</w:t>
      </w:r>
      <w:proofErr w:type="gramEnd"/>
      <w:r>
        <w:t xml:space="preserve"> parts of the Total System are operated or are intended to be operated as De-synchronised Islands under specific Outage or contingency conditions. A De-synchronised Island is a part of the Total System that is operating Out of Synchronism with the main </w:t>
      </w:r>
      <w:r w:rsidR="0030542F">
        <w:t xml:space="preserve">National Electricity </w:t>
      </w:r>
      <w:r>
        <w:t xml:space="preserve">Transmission System, but where there is no Total Shutdown or material Partial Shutdown (as determined by </w:t>
      </w:r>
      <w:r w:rsidR="00252E12">
        <w:t>NGESO</w:t>
      </w:r>
      <w:r>
        <w:t xml:space="preserve">). This procedure does not </w:t>
      </w:r>
      <w:r>
        <w:lastRenderedPageBreak/>
        <w:t xml:space="preserve">apply to Systems that operate permanently as a De-synchronised Island. </w:t>
      </w:r>
      <w:proofErr w:type="gramStart"/>
      <w:r>
        <w:t>e.g.</w:t>
      </w:r>
      <w:proofErr w:type="gramEnd"/>
      <w:r>
        <w:t xml:space="preserve"> Shetland. </w:t>
      </w:r>
    </w:p>
    <w:p w14:paraId="7E47D292" w14:textId="77777777" w:rsidR="00492D26" w:rsidRDefault="00492D26">
      <w:pPr>
        <w:pStyle w:val="Heading3"/>
        <w:jc w:val="both"/>
      </w:pPr>
      <w:r>
        <w:t xml:space="preserve">De-synchronised </w:t>
      </w:r>
      <w:smartTag w:uri="urn:schemas-microsoft-com:office:smarttags" w:element="place">
        <w:r>
          <w:t>Island</w:t>
        </w:r>
      </w:smartTag>
      <w:r>
        <w:t xml:space="preserve"> management is a joint process between </w:t>
      </w:r>
      <w:r w:rsidR="00252E12">
        <w:t>NGESO</w:t>
      </w:r>
      <w:r>
        <w:t xml:space="preserve"> and the TO. For the purposes of this document, the TO is SHETL.</w:t>
      </w:r>
    </w:p>
    <w:p w14:paraId="24662F4A" w14:textId="5288177A" w:rsidR="00492D26" w:rsidRDefault="00492D26">
      <w:pPr>
        <w:pStyle w:val="Heading3"/>
        <w:jc w:val="both"/>
      </w:pPr>
      <w:r>
        <w:t xml:space="preserve">This procedure does not cover any arrangements that fall inside the scope of STCP 06-1 </w:t>
      </w:r>
      <w:ins w:id="12" w:author="Johnson (ESO), Antony" w:date="2023-04-21T16:50:00Z">
        <w:r w:rsidR="00813A35">
          <w:t>System Restoration</w:t>
        </w:r>
      </w:ins>
      <w:del w:id="13" w:author="Johnson (ESO), Antony" w:date="2023-04-21T16:50:00Z">
        <w:r w:rsidDel="00813A35">
          <w:delText>Black Start</w:delText>
        </w:r>
      </w:del>
      <w:r>
        <w:t>.</w:t>
      </w:r>
    </w:p>
    <w:p w14:paraId="7F30F448" w14:textId="77777777" w:rsidR="00492D26" w:rsidRDefault="00492D26">
      <w:pPr>
        <w:pStyle w:val="Heading3"/>
        <w:jc w:val="both"/>
      </w:pPr>
      <w:r>
        <w:t>This procedure covers any De-synchronised Island that includes:</w:t>
      </w:r>
    </w:p>
    <w:p w14:paraId="14187C86" w14:textId="77777777" w:rsidR="00492D26" w:rsidRDefault="00492D26" w:rsidP="00492D26">
      <w:pPr>
        <w:pStyle w:val="Heading3"/>
        <w:numPr>
          <w:ilvl w:val="0"/>
          <w:numId w:val="5"/>
        </w:numPr>
        <w:tabs>
          <w:tab w:val="clear" w:pos="360"/>
          <w:tab w:val="num" w:pos="1664"/>
        </w:tabs>
        <w:spacing w:after="0"/>
        <w:ind w:left="1661" w:hanging="357"/>
        <w:jc w:val="both"/>
      </w:pPr>
      <w:r>
        <w:t xml:space="preserve">part of the </w:t>
      </w:r>
      <w:r w:rsidR="0030542F">
        <w:t xml:space="preserve">National Electricity </w:t>
      </w:r>
      <w:r>
        <w:t xml:space="preserve">Transmission System; or </w:t>
      </w:r>
    </w:p>
    <w:p w14:paraId="0A6DD8A8" w14:textId="77777777" w:rsidR="00492D26" w:rsidRDefault="00492D26" w:rsidP="00492D26">
      <w:pPr>
        <w:pStyle w:val="Heading3"/>
        <w:numPr>
          <w:ilvl w:val="0"/>
          <w:numId w:val="5"/>
        </w:numPr>
        <w:tabs>
          <w:tab w:val="clear" w:pos="360"/>
          <w:tab w:val="num" w:pos="1664"/>
        </w:tabs>
        <w:ind w:left="1664"/>
        <w:jc w:val="both"/>
      </w:pPr>
      <w:r>
        <w:t xml:space="preserve">is wholly within a User’s System and includes a BM Unit registered with </w:t>
      </w:r>
      <w:r w:rsidR="00252E12">
        <w:t>NGESO</w:t>
      </w:r>
      <w:r>
        <w:t xml:space="preserve"> and active in the Balancing Mechanism.</w:t>
      </w:r>
    </w:p>
    <w:p w14:paraId="331D4C72" w14:textId="77777777" w:rsidR="00492D26" w:rsidRDefault="00492D26">
      <w:pPr>
        <w:pStyle w:val="Heading3"/>
        <w:jc w:val="both"/>
      </w:pPr>
      <w:r>
        <w:t xml:space="preserve">This procedure covers the arrangements and responsibilities of </w:t>
      </w:r>
      <w:r w:rsidR="00252E12">
        <w:t>NGESO</w:t>
      </w:r>
      <w:r>
        <w:t xml:space="preserve"> and the TO, in relation to: </w:t>
      </w:r>
    </w:p>
    <w:p w14:paraId="060A79B9" w14:textId="77777777" w:rsidR="00492D26" w:rsidRDefault="00492D26" w:rsidP="00492D26">
      <w:pPr>
        <w:pStyle w:val="Heading4"/>
        <w:numPr>
          <w:ilvl w:val="0"/>
          <w:numId w:val="3"/>
        </w:numPr>
        <w:tabs>
          <w:tab w:val="clear" w:pos="360"/>
          <w:tab w:val="num" w:pos="1664"/>
        </w:tabs>
        <w:spacing w:after="0"/>
        <w:ind w:left="1661" w:hanging="357"/>
        <w:jc w:val="both"/>
      </w:pPr>
      <w:r>
        <w:t>the production of a Grid Code OC9 De-synchronised Island Procedure, (DIP);</w:t>
      </w:r>
    </w:p>
    <w:p w14:paraId="5AEC6C8C" w14:textId="77777777" w:rsidR="00492D26" w:rsidRDefault="00492D26" w:rsidP="00492D26">
      <w:pPr>
        <w:pStyle w:val="Heading4"/>
        <w:numPr>
          <w:ilvl w:val="0"/>
          <w:numId w:val="3"/>
        </w:numPr>
        <w:tabs>
          <w:tab w:val="clear" w:pos="360"/>
          <w:tab w:val="num" w:pos="1664"/>
        </w:tabs>
        <w:spacing w:after="0"/>
        <w:ind w:left="1661" w:hanging="357"/>
        <w:jc w:val="both"/>
      </w:pPr>
      <w:r>
        <w:t xml:space="preserve">the planning, operation and management of De-synchronised Islands, as part of the arrangements for an Outage on the </w:t>
      </w:r>
      <w:r w:rsidR="0030542F">
        <w:t>National Electricity</w:t>
      </w:r>
      <w:r>
        <w:t xml:space="preserve"> Transmission System;</w:t>
      </w:r>
    </w:p>
    <w:p w14:paraId="3B0D157F" w14:textId="77777777" w:rsidR="00492D26" w:rsidRDefault="00492D26" w:rsidP="00492D26">
      <w:pPr>
        <w:pStyle w:val="Heading4"/>
        <w:numPr>
          <w:ilvl w:val="0"/>
          <w:numId w:val="3"/>
        </w:numPr>
        <w:tabs>
          <w:tab w:val="clear" w:pos="360"/>
          <w:tab w:val="num" w:pos="1664"/>
        </w:tabs>
        <w:spacing w:after="0"/>
        <w:ind w:left="1661" w:hanging="357"/>
        <w:jc w:val="both"/>
      </w:pPr>
      <w:r>
        <w:t>the operation and management of unplanned De-synchronised Islands; and</w:t>
      </w:r>
    </w:p>
    <w:p w14:paraId="7FFE6C6B" w14:textId="77777777" w:rsidR="00492D26" w:rsidRDefault="00492D26" w:rsidP="00492D26">
      <w:pPr>
        <w:pStyle w:val="Heading4"/>
        <w:numPr>
          <w:ilvl w:val="0"/>
          <w:numId w:val="3"/>
        </w:numPr>
        <w:tabs>
          <w:tab w:val="clear" w:pos="360"/>
          <w:tab w:val="num" w:pos="1664"/>
        </w:tabs>
        <w:ind w:left="1664"/>
        <w:jc w:val="both"/>
      </w:pPr>
      <w:r>
        <w:t xml:space="preserve">re-synchronisation of a De-synchronised Island, to the </w:t>
      </w:r>
      <w:r w:rsidR="0030542F">
        <w:t>National Electricity</w:t>
      </w:r>
      <w:r>
        <w:t xml:space="preserve"> Transmission System.</w:t>
      </w:r>
    </w:p>
    <w:p w14:paraId="5E92496B" w14:textId="7485673F" w:rsidR="00492D26" w:rsidRDefault="00492D26">
      <w:pPr>
        <w:pStyle w:val="Heading3"/>
        <w:jc w:val="both"/>
      </w:pPr>
      <w:r>
        <w:t xml:space="preserve">It should be noted that the provisions of Grid Code OC9.5 (Re-Synchronisation of </w:t>
      </w:r>
      <w:ins w:id="14" w:author="Johnson (ESO), Antony" w:date="2023-04-21T16:52:00Z">
        <w:r w:rsidR="0010175B">
          <w:t>P</w:t>
        </w:r>
        <w:r w:rsidR="00332536">
          <w:t>ower</w:t>
        </w:r>
      </w:ins>
      <w:del w:id="15" w:author="Johnson (ESO), Antony" w:date="2023-04-21T16:52:00Z">
        <w:r w:rsidDel="0010175B">
          <w:delText>De-synchronised</w:delText>
        </w:r>
      </w:del>
      <w:r>
        <w:t xml:space="preserve"> Islands) covers the interface between </w:t>
      </w:r>
      <w:r w:rsidR="00252E12">
        <w:t>NGESO</w:t>
      </w:r>
      <w:r>
        <w:t xml:space="preserve"> and User’s, and where appropriate the TO.</w:t>
      </w:r>
    </w:p>
    <w:p w14:paraId="2D177426" w14:textId="77777777" w:rsidR="00492D26" w:rsidRDefault="00492D26">
      <w:pPr>
        <w:keepNext/>
        <w:rPr>
          <w:b/>
        </w:rPr>
      </w:pPr>
    </w:p>
    <w:p w14:paraId="77CFAD51" w14:textId="77777777" w:rsidR="00492D26" w:rsidRDefault="00492D26">
      <w:pPr>
        <w:pStyle w:val="Heading2"/>
      </w:pPr>
      <w:r>
        <w:t xml:space="preserve">Objectives </w:t>
      </w:r>
    </w:p>
    <w:p w14:paraId="7539029F" w14:textId="60CA760B" w:rsidR="00492D26" w:rsidRDefault="00492D26">
      <w:pPr>
        <w:pStyle w:val="Heading3"/>
        <w:jc w:val="both"/>
      </w:pPr>
      <w:r>
        <w:t>This document specifies the roles and responsibilities for De-synchronised</w:t>
      </w:r>
      <w:del w:id="16" w:author="Johnson (ESO), Antony" w:date="2023-04-21T17:26:00Z">
        <w:r w:rsidDel="00F05C2B">
          <w:delText xml:space="preserve"> </w:delText>
        </w:r>
      </w:del>
      <w:ins w:id="17" w:author="Johnson (ESO), Antony" w:date="2023-04-21T16:57:00Z">
        <w:r w:rsidR="006A7BBC">
          <w:t xml:space="preserve"> </w:t>
        </w:r>
      </w:ins>
      <w:r>
        <w:t xml:space="preserve">Island management in terms of: </w:t>
      </w:r>
    </w:p>
    <w:p w14:paraId="272673E4" w14:textId="032CAA67" w:rsidR="00492D26" w:rsidRDefault="006A7BBC" w:rsidP="00492D26">
      <w:pPr>
        <w:pStyle w:val="Heading3"/>
        <w:numPr>
          <w:ilvl w:val="0"/>
          <w:numId w:val="7"/>
        </w:numPr>
        <w:tabs>
          <w:tab w:val="clear" w:pos="360"/>
          <w:tab w:val="num" w:pos="1664"/>
        </w:tabs>
        <w:spacing w:after="0"/>
        <w:ind w:left="1661" w:hanging="357"/>
        <w:jc w:val="both"/>
      </w:pPr>
      <w:r>
        <w:t>P</w:t>
      </w:r>
      <w:r w:rsidR="00492D26">
        <w:t>lanning for a De-synchronised Island;</w:t>
      </w:r>
    </w:p>
    <w:p w14:paraId="0938BB7C" w14:textId="77777777" w:rsidR="00492D26" w:rsidRDefault="00492D26" w:rsidP="00492D26">
      <w:pPr>
        <w:pStyle w:val="Heading3"/>
        <w:numPr>
          <w:ilvl w:val="0"/>
          <w:numId w:val="4"/>
        </w:numPr>
        <w:tabs>
          <w:tab w:val="clear" w:pos="360"/>
          <w:tab w:val="num" w:pos="1664"/>
        </w:tabs>
        <w:spacing w:after="0"/>
        <w:ind w:left="1661" w:hanging="357"/>
        <w:jc w:val="both"/>
      </w:pPr>
      <w:r>
        <w:t>producing  a Grid Code OC9 De-synchronised Island Procedure, (DIP);</w:t>
      </w:r>
    </w:p>
    <w:p w14:paraId="607D4CBA" w14:textId="77777777" w:rsidR="00492D26" w:rsidRDefault="00492D26" w:rsidP="00492D26">
      <w:pPr>
        <w:pStyle w:val="Heading3"/>
        <w:numPr>
          <w:ilvl w:val="0"/>
          <w:numId w:val="4"/>
        </w:numPr>
        <w:tabs>
          <w:tab w:val="clear" w:pos="360"/>
          <w:tab w:val="num" w:pos="1664"/>
        </w:tabs>
        <w:spacing w:after="0"/>
        <w:ind w:left="1661" w:hanging="357"/>
        <w:jc w:val="both"/>
      </w:pPr>
      <w:r>
        <w:t xml:space="preserve">transferring the operation of a De-synchronised Island between </w:t>
      </w:r>
      <w:r w:rsidR="00252E12">
        <w:t>NGESO</w:t>
      </w:r>
      <w:r>
        <w:t xml:space="preserve"> and the TO by means of a De-synchronised Island Operating Certificate (DIOC);</w:t>
      </w:r>
    </w:p>
    <w:p w14:paraId="41F55CC1" w14:textId="1B98AD8B" w:rsidR="00492D26" w:rsidRDefault="00492D26" w:rsidP="00492D26">
      <w:pPr>
        <w:pStyle w:val="Heading3"/>
        <w:numPr>
          <w:ilvl w:val="0"/>
          <w:numId w:val="4"/>
        </w:numPr>
        <w:tabs>
          <w:tab w:val="clear" w:pos="360"/>
          <w:tab w:val="num" w:pos="1664"/>
        </w:tabs>
        <w:spacing w:after="0"/>
        <w:ind w:left="1661" w:hanging="357"/>
        <w:jc w:val="both"/>
      </w:pPr>
      <w:r>
        <w:t>establishing and operating a De-synchronised Island;</w:t>
      </w:r>
    </w:p>
    <w:p w14:paraId="7CF42224" w14:textId="77777777" w:rsidR="00492D26" w:rsidRDefault="00492D26" w:rsidP="00492D26">
      <w:pPr>
        <w:pStyle w:val="Heading3"/>
        <w:numPr>
          <w:ilvl w:val="0"/>
          <w:numId w:val="4"/>
        </w:numPr>
        <w:tabs>
          <w:tab w:val="clear" w:pos="360"/>
          <w:tab w:val="num" w:pos="1664"/>
        </w:tabs>
        <w:spacing w:after="0"/>
        <w:ind w:left="1661" w:hanging="357"/>
        <w:jc w:val="both"/>
      </w:pPr>
      <w:r>
        <w:t>liaison with Users; and</w:t>
      </w:r>
    </w:p>
    <w:p w14:paraId="3CCEAA9A" w14:textId="64E1968A" w:rsidR="00492D26" w:rsidRDefault="00492D26" w:rsidP="00492D26">
      <w:pPr>
        <w:pStyle w:val="Heading3"/>
        <w:numPr>
          <w:ilvl w:val="0"/>
          <w:numId w:val="4"/>
        </w:numPr>
        <w:tabs>
          <w:tab w:val="clear" w:pos="360"/>
          <w:tab w:val="num" w:pos="1664"/>
        </w:tabs>
        <w:spacing w:after="0"/>
        <w:ind w:left="1661" w:hanging="357"/>
        <w:jc w:val="both"/>
      </w:pPr>
      <w:r>
        <w:t xml:space="preserve">re-synchronisation of the De-synchronised Island to the </w:t>
      </w:r>
      <w:r w:rsidR="0030542F">
        <w:t>National Electricity</w:t>
      </w:r>
      <w:r>
        <w:t xml:space="preserve"> Transmission System.</w:t>
      </w:r>
    </w:p>
    <w:p w14:paraId="5F73A298" w14:textId="77777777" w:rsidR="00492D26" w:rsidRDefault="00492D26">
      <w:pPr>
        <w:pStyle w:val="Heading1"/>
        <w:keepLines/>
        <w:numPr>
          <w:ilvl w:val="0"/>
          <w:numId w:val="0"/>
        </w:numPr>
      </w:pPr>
      <w:r>
        <w:br w:type="page"/>
      </w:r>
    </w:p>
    <w:p w14:paraId="72319A73" w14:textId="77777777" w:rsidR="00492D26" w:rsidRDefault="00492D26">
      <w:pPr>
        <w:pStyle w:val="Heading1"/>
        <w:keepLines/>
        <w:ind w:left="431" w:hanging="431"/>
      </w:pPr>
      <w:r>
        <w:lastRenderedPageBreak/>
        <w:t>Key Definitions</w:t>
      </w:r>
    </w:p>
    <w:p w14:paraId="73FF29EE" w14:textId="77777777" w:rsidR="00492D26" w:rsidRDefault="00492D26">
      <w:pPr>
        <w:pStyle w:val="Heading2"/>
        <w:keepLines/>
      </w:pPr>
      <w:r>
        <w:t>For the purposes of STCP 06-2:</w:t>
      </w:r>
    </w:p>
    <w:p w14:paraId="1EF88EEB" w14:textId="77777777" w:rsidR="00492D26" w:rsidRDefault="00492D26">
      <w:pPr>
        <w:pStyle w:val="Heading3"/>
        <w:tabs>
          <w:tab w:val="clear" w:pos="1304"/>
          <w:tab w:val="num" w:pos="851"/>
        </w:tabs>
        <w:ind w:left="851" w:hanging="851"/>
      </w:pPr>
      <w:r>
        <w:rPr>
          <w:b/>
        </w:rPr>
        <w:t xml:space="preserve">Event </w:t>
      </w:r>
      <w:r>
        <w:t xml:space="preserve">is as defined in the Grid Code as at the Code Effective Date and for the purposes of this STCP only, not as defined in the STC </w:t>
      </w:r>
    </w:p>
    <w:p w14:paraId="408F7FCC" w14:textId="77777777" w:rsidR="00492D26" w:rsidRDefault="00492D26">
      <w:pPr>
        <w:pStyle w:val="BodyTextIndent"/>
        <w:keepNext/>
        <w:tabs>
          <w:tab w:val="left" w:pos="851"/>
        </w:tabs>
        <w:ind w:left="851" w:hanging="851"/>
      </w:pPr>
    </w:p>
    <w:p w14:paraId="5C269850" w14:textId="77777777" w:rsidR="00492D26" w:rsidRDefault="00492D26">
      <w:pPr>
        <w:pStyle w:val="Heading1"/>
      </w:pPr>
      <w:r>
        <w:t>Procedure</w:t>
      </w:r>
    </w:p>
    <w:p w14:paraId="4FAE21C8" w14:textId="03C9AF13" w:rsidR="00492D26" w:rsidRDefault="00492D26">
      <w:pPr>
        <w:pStyle w:val="Heading2"/>
      </w:pPr>
      <w:r>
        <w:t>De-synchronised Island– Outage Planning Process</w:t>
      </w:r>
    </w:p>
    <w:p w14:paraId="6652E4FF" w14:textId="5F202344" w:rsidR="00492D26" w:rsidRDefault="00492D26">
      <w:pPr>
        <w:pStyle w:val="Heading3"/>
        <w:tabs>
          <w:tab w:val="clear" w:pos="1304"/>
          <w:tab w:val="num" w:pos="851"/>
        </w:tabs>
        <w:ind w:left="851" w:hanging="851"/>
        <w:jc w:val="both"/>
      </w:pPr>
      <w:r>
        <w:t xml:space="preserve">When </w:t>
      </w:r>
      <w:r w:rsidR="00252E12">
        <w:t>NGESO</w:t>
      </w:r>
      <w:r>
        <w:t xml:space="preserve"> receives an Outage request in accordance with STCP 11-1 Outage Planning that, if implemented, would require or could lead to De-synchronised Island running, </w:t>
      </w:r>
      <w:r w:rsidR="00252E12">
        <w:t>NGESO</w:t>
      </w:r>
      <w:r>
        <w:t xml:space="preserve"> shall, in conjunction with the TO and Users, consider whether a new De-synchronised Island Procedure (DIP) is required or whether it is appropriate to review and revise an applicable existing DIP  (as detailed in section 3.2).</w:t>
      </w:r>
    </w:p>
    <w:p w14:paraId="152807B2" w14:textId="77777777" w:rsidR="00492D26" w:rsidRDefault="00492D26">
      <w:pPr>
        <w:pStyle w:val="Heading3"/>
        <w:tabs>
          <w:tab w:val="clear" w:pos="1304"/>
          <w:tab w:val="num" w:pos="851"/>
        </w:tabs>
        <w:ind w:left="851" w:hanging="851"/>
        <w:jc w:val="both"/>
      </w:pPr>
      <w:r>
        <w:t xml:space="preserve">Where the need for a DIP is identified and agreed, the associated Outage request will only be granted if </w:t>
      </w:r>
      <w:r w:rsidR="00252E12">
        <w:t>NGESO</w:t>
      </w:r>
      <w:r>
        <w:t xml:space="preserve"> considers an appropriate DIP can be produced prior to the proposed Outage date. Agreement to the Outage request will also be conditional on </w:t>
      </w:r>
      <w:r w:rsidR="00252E12">
        <w:t>NGESO</w:t>
      </w:r>
      <w:r>
        <w:t xml:space="preserve"> obtaining User’s agreement to the DIP, where appropriate.</w:t>
      </w:r>
    </w:p>
    <w:p w14:paraId="3BBBF136" w14:textId="4094434C" w:rsidR="00492D26" w:rsidRDefault="00492D26">
      <w:pPr>
        <w:pStyle w:val="Heading3"/>
        <w:tabs>
          <w:tab w:val="clear" w:pos="1304"/>
          <w:tab w:val="num" w:pos="851"/>
        </w:tabs>
        <w:ind w:left="851" w:hanging="851"/>
        <w:jc w:val="both"/>
      </w:pPr>
      <w:r>
        <w:t xml:space="preserve">At the planning stage, </w:t>
      </w:r>
      <w:r w:rsidR="00252E12">
        <w:t>NGESO</w:t>
      </w:r>
      <w:r>
        <w:t xml:space="preserve"> may agree the proposed transfer of control of a De-synchronised Island to the TO. When operation of the De-synchronised Island is proposed to be transferred to the TO, under either an Outage or following an Event, the boundary of the De-synchronised Island so transferred shall not include any </w:t>
      </w:r>
      <w:r>
        <w:lastRenderedPageBreak/>
        <w:t>Transmission Plant and/or Apparatus not wholly owned by that TO or any User’s equipment.</w:t>
      </w:r>
    </w:p>
    <w:p w14:paraId="34216B47" w14:textId="77777777" w:rsidR="00492D26" w:rsidRDefault="00492D26">
      <w:pPr>
        <w:pStyle w:val="Heading3"/>
        <w:numPr>
          <w:ilvl w:val="0"/>
          <w:numId w:val="0"/>
        </w:numPr>
        <w:jc w:val="both"/>
      </w:pPr>
      <w:r>
        <w:t xml:space="preserve">                                                                                             </w:t>
      </w:r>
    </w:p>
    <w:p w14:paraId="011D414A" w14:textId="77777777" w:rsidR="00492D26" w:rsidRDefault="00492D26">
      <w:pPr>
        <w:pStyle w:val="Heading2"/>
      </w:pPr>
      <w:r>
        <w:t xml:space="preserve">De-synchronised </w:t>
      </w:r>
      <w:smartTag w:uri="urn:schemas-microsoft-com:office:smarttags" w:element="place">
        <w:r>
          <w:t>Island</w:t>
        </w:r>
      </w:smartTag>
      <w:r>
        <w:t xml:space="preserve"> Procedure (DIP)</w:t>
      </w:r>
    </w:p>
    <w:p w14:paraId="5A5E53BA" w14:textId="77777777" w:rsidR="00492D26" w:rsidRDefault="00492D26">
      <w:pPr>
        <w:pStyle w:val="Heading3"/>
        <w:tabs>
          <w:tab w:val="clear" w:pos="1304"/>
          <w:tab w:val="num" w:pos="851"/>
        </w:tabs>
        <w:ind w:left="851" w:hanging="851"/>
        <w:jc w:val="both"/>
        <w:rPr>
          <w:b/>
        </w:rPr>
      </w:pPr>
      <w:r>
        <w:rPr>
          <w:b/>
        </w:rPr>
        <w:t>Identification of need for a new DIP or changes to an existing DIP</w:t>
      </w:r>
    </w:p>
    <w:p w14:paraId="6FBEE7FA" w14:textId="77777777" w:rsidR="00492D26" w:rsidRDefault="00252E12">
      <w:pPr>
        <w:pStyle w:val="Heading4"/>
        <w:tabs>
          <w:tab w:val="clear" w:pos="1021"/>
          <w:tab w:val="num" w:pos="851"/>
        </w:tabs>
        <w:ind w:left="851" w:hanging="851"/>
        <w:jc w:val="both"/>
      </w:pPr>
      <w:r>
        <w:t>NGESO</w:t>
      </w:r>
      <w:r w:rsidR="00492D26">
        <w:t xml:space="preserve"> shall, in conjunction with other relevant parties within the proposed De-synchronised Island, be responsible for identifying the need for and agreeing the format and content of a DIP. </w:t>
      </w:r>
    </w:p>
    <w:p w14:paraId="09D64C39" w14:textId="77777777" w:rsidR="00492D26" w:rsidRDefault="00492D26">
      <w:pPr>
        <w:pStyle w:val="Heading4"/>
        <w:tabs>
          <w:tab w:val="clear" w:pos="1021"/>
          <w:tab w:val="num" w:pos="851"/>
        </w:tabs>
        <w:ind w:left="851" w:hanging="851"/>
        <w:jc w:val="both"/>
      </w:pPr>
      <w:r>
        <w:t xml:space="preserve">The principles that apply to establishing a new DIP under this STCP, shall also apply to any required changes to an existing DIP. </w:t>
      </w:r>
    </w:p>
    <w:p w14:paraId="7D36D77B" w14:textId="77777777" w:rsidR="00492D26" w:rsidRDefault="00492D26">
      <w:pPr>
        <w:pStyle w:val="Heading4"/>
        <w:tabs>
          <w:tab w:val="clear" w:pos="1021"/>
          <w:tab w:val="num" w:pos="851"/>
        </w:tabs>
        <w:ind w:left="851" w:hanging="851"/>
        <w:jc w:val="both"/>
      </w:pPr>
      <w:r>
        <w:t xml:space="preserve">If </w:t>
      </w:r>
      <w:r w:rsidR="00252E12">
        <w:t>NGESO</w:t>
      </w:r>
      <w:r>
        <w:t>, or any TO which is a party to a DIP, becomes aware that a change is needed to a DIP it shall:</w:t>
      </w:r>
    </w:p>
    <w:p w14:paraId="3BF59367" w14:textId="77777777" w:rsidR="00492D26" w:rsidRDefault="00492D26" w:rsidP="00492D26">
      <w:pPr>
        <w:pStyle w:val="Heading4"/>
        <w:numPr>
          <w:ilvl w:val="0"/>
          <w:numId w:val="8"/>
        </w:numPr>
        <w:tabs>
          <w:tab w:val="clear" w:pos="360"/>
          <w:tab w:val="num" w:pos="851"/>
          <w:tab w:val="num" w:pos="1381"/>
        </w:tabs>
        <w:ind w:left="1381" w:hanging="530"/>
      </w:pPr>
      <w:r>
        <w:t xml:space="preserve">in the case of </w:t>
      </w:r>
      <w:r w:rsidR="00252E12">
        <w:t>NGESO</w:t>
      </w:r>
      <w:r>
        <w:t xml:space="preserve">, initiate a discussion between </w:t>
      </w:r>
      <w:r w:rsidR="00252E12">
        <w:t>NGESO</w:t>
      </w:r>
      <w:r>
        <w:t xml:space="preserve"> and the relevant TO </w:t>
      </w:r>
      <w:proofErr w:type="spellStart"/>
      <w:r>
        <w:t>to</w:t>
      </w:r>
      <w:proofErr w:type="spellEnd"/>
      <w:r>
        <w:t xml:space="preserve"> seek to agree the relevant change; or </w:t>
      </w:r>
    </w:p>
    <w:p w14:paraId="5724AADC" w14:textId="77777777" w:rsidR="00492D26" w:rsidRDefault="00492D26" w:rsidP="00492D26">
      <w:pPr>
        <w:pStyle w:val="Heading4"/>
        <w:numPr>
          <w:ilvl w:val="0"/>
          <w:numId w:val="8"/>
        </w:numPr>
        <w:tabs>
          <w:tab w:val="clear" w:pos="360"/>
          <w:tab w:val="num" w:pos="851"/>
          <w:tab w:val="num" w:pos="1381"/>
        </w:tabs>
        <w:ind w:left="1381" w:hanging="530"/>
      </w:pPr>
      <w:r>
        <w:t xml:space="preserve">if a TO becomes so aware, it shall contact </w:t>
      </w:r>
      <w:r w:rsidR="00252E12">
        <w:t>NGESO</w:t>
      </w:r>
      <w:r>
        <w:t xml:space="preserve"> who shall then initiate such discussions. </w:t>
      </w:r>
    </w:p>
    <w:p w14:paraId="34BBAEF6" w14:textId="77777777" w:rsidR="00492D26" w:rsidRDefault="00492D26">
      <w:pPr>
        <w:pStyle w:val="Heading4"/>
        <w:tabs>
          <w:tab w:val="clear" w:pos="1021"/>
          <w:tab w:val="num" w:pos="851"/>
        </w:tabs>
        <w:ind w:left="851" w:hanging="851"/>
        <w:jc w:val="both"/>
      </w:pPr>
      <w:r>
        <w:t xml:space="preserve">Following the need for a change as identified in 3.2.1.3, </w:t>
      </w:r>
      <w:r w:rsidR="00252E12">
        <w:t>NGESO</w:t>
      </w:r>
      <w:r>
        <w:t xml:space="preserve"> shall, in conjunction with the TO and other affected Users, review, update and re-issue DIPs as necessary. </w:t>
      </w:r>
    </w:p>
    <w:p w14:paraId="1F33E292" w14:textId="77777777" w:rsidR="00492D26" w:rsidRDefault="00492D26">
      <w:pPr>
        <w:pStyle w:val="Heading3"/>
        <w:tabs>
          <w:tab w:val="clear" w:pos="1304"/>
          <w:tab w:val="num" w:pos="851"/>
          <w:tab w:val="num" w:pos="993"/>
        </w:tabs>
        <w:ind w:left="993" w:hanging="993"/>
        <w:rPr>
          <w:b/>
        </w:rPr>
      </w:pPr>
      <w:r>
        <w:rPr>
          <w:b/>
        </w:rPr>
        <w:t>Minimum DIP requirements</w:t>
      </w:r>
    </w:p>
    <w:p w14:paraId="2487AE4B" w14:textId="77777777" w:rsidR="00492D26" w:rsidRDefault="00492D26">
      <w:pPr>
        <w:pStyle w:val="Heading4"/>
        <w:tabs>
          <w:tab w:val="clear" w:pos="1021"/>
          <w:tab w:val="num" w:pos="851"/>
        </w:tabs>
      </w:pPr>
      <w:r>
        <w:t>The DIP shall, as a minimum:</w:t>
      </w:r>
    </w:p>
    <w:p w14:paraId="04363004" w14:textId="77777777" w:rsidR="00492D26" w:rsidRDefault="00492D26" w:rsidP="00492D26">
      <w:pPr>
        <w:pStyle w:val="Heading4"/>
        <w:numPr>
          <w:ilvl w:val="0"/>
          <w:numId w:val="9"/>
        </w:numPr>
        <w:tabs>
          <w:tab w:val="clear" w:pos="360"/>
          <w:tab w:val="num" w:pos="851"/>
          <w:tab w:val="num" w:pos="1381"/>
        </w:tabs>
        <w:ind w:left="1381" w:hanging="530"/>
      </w:pPr>
      <w:r>
        <w:t xml:space="preserve">include a record of which Users and User Sites are covered by the DIP; </w:t>
      </w:r>
    </w:p>
    <w:p w14:paraId="2DDCC8D8" w14:textId="77777777" w:rsidR="00492D26" w:rsidRDefault="00492D26" w:rsidP="00492D26">
      <w:pPr>
        <w:pStyle w:val="Heading4"/>
        <w:numPr>
          <w:ilvl w:val="0"/>
          <w:numId w:val="9"/>
        </w:numPr>
        <w:tabs>
          <w:tab w:val="clear" w:pos="360"/>
          <w:tab w:val="num" w:pos="1381"/>
        </w:tabs>
        <w:ind w:left="1381" w:hanging="530"/>
      </w:pPr>
      <w:r>
        <w:t xml:space="preserve">include a record which of the three methods set out in the Grid Code OC9.5.2 (or combination of the three) shall apply, with any conditions as to applicability; </w:t>
      </w:r>
    </w:p>
    <w:p w14:paraId="0A11D393" w14:textId="77777777" w:rsidR="00492D26" w:rsidRDefault="00492D26" w:rsidP="00492D26">
      <w:pPr>
        <w:pStyle w:val="Heading4"/>
        <w:numPr>
          <w:ilvl w:val="0"/>
          <w:numId w:val="9"/>
        </w:numPr>
        <w:tabs>
          <w:tab w:val="clear" w:pos="360"/>
          <w:tab w:val="num" w:pos="1381"/>
        </w:tabs>
        <w:ind w:left="1381" w:hanging="530"/>
      </w:pPr>
      <w:r>
        <w:t xml:space="preserve">set out what is required from </w:t>
      </w:r>
      <w:r w:rsidR="00252E12">
        <w:t>NGESO</w:t>
      </w:r>
      <w:r>
        <w:t>, the TO and each User in terms of each De-synchronised Island, whether planned or unplanned; and</w:t>
      </w:r>
    </w:p>
    <w:p w14:paraId="68EE5E5B" w14:textId="77777777" w:rsidR="00492D26" w:rsidRDefault="00492D26" w:rsidP="00492D26">
      <w:pPr>
        <w:pStyle w:val="Heading4"/>
        <w:numPr>
          <w:ilvl w:val="0"/>
          <w:numId w:val="9"/>
        </w:numPr>
        <w:tabs>
          <w:tab w:val="clear" w:pos="360"/>
          <w:tab w:val="num" w:pos="1381"/>
        </w:tabs>
        <w:ind w:left="1381" w:hanging="530"/>
      </w:pPr>
      <w:r>
        <w:t>set out what action should be taken if a</w:t>
      </w:r>
      <w:del w:id="18" w:author="Johnson (ESO), Antony" w:date="2023-04-21T17:29:00Z">
        <w:r w:rsidDel="006240BC">
          <w:delText xml:space="preserve"> </w:delText>
        </w:r>
      </w:del>
      <w:r>
        <w:t xml:space="preserve"> DIP does not cover a particular set of circumstances. </w:t>
      </w:r>
    </w:p>
    <w:p w14:paraId="1BA6AC7E" w14:textId="77777777" w:rsidR="00492D26" w:rsidRDefault="00492D26">
      <w:pPr>
        <w:pStyle w:val="Heading4"/>
        <w:tabs>
          <w:tab w:val="clear" w:pos="1021"/>
          <w:tab w:val="num" w:pos="851"/>
        </w:tabs>
        <w:ind w:left="851" w:hanging="851"/>
      </w:pPr>
      <w:r>
        <w:t>The DIP shall establish responsibilities for re-synchronisation, including liaison with Users and establishing the required conditions.</w:t>
      </w:r>
    </w:p>
    <w:p w14:paraId="643412AC" w14:textId="77777777" w:rsidR="00492D26" w:rsidRDefault="00492D26">
      <w:pPr>
        <w:pStyle w:val="Heading3"/>
        <w:tabs>
          <w:tab w:val="clear" w:pos="1304"/>
          <w:tab w:val="num" w:pos="851"/>
          <w:tab w:val="num" w:pos="993"/>
        </w:tabs>
        <w:ind w:left="851" w:hanging="851"/>
        <w:rPr>
          <w:b/>
        </w:rPr>
      </w:pPr>
      <w:r>
        <w:rPr>
          <w:b/>
        </w:rPr>
        <w:t>DIP development</w:t>
      </w:r>
    </w:p>
    <w:p w14:paraId="3CBD3377" w14:textId="77777777" w:rsidR="00492D26" w:rsidRDefault="00492D26">
      <w:pPr>
        <w:pStyle w:val="Heading4"/>
        <w:tabs>
          <w:tab w:val="clear" w:pos="1021"/>
          <w:tab w:val="num" w:pos="851"/>
        </w:tabs>
        <w:ind w:left="851" w:hanging="851"/>
        <w:jc w:val="both"/>
      </w:pPr>
      <w:r>
        <w:t xml:space="preserve">When developing the DIP, </w:t>
      </w:r>
      <w:r w:rsidR="00252E12">
        <w:t>NGESO</w:t>
      </w:r>
      <w:r>
        <w:t xml:space="preserve"> shall be responsible for procuring from relevant Users the information necessary for the operation of the De-synchronised Island. For example, this may include (but not limited to):</w:t>
      </w:r>
    </w:p>
    <w:p w14:paraId="416C340C" w14:textId="77777777" w:rsidR="00492D26" w:rsidRDefault="00492D26" w:rsidP="00492D26">
      <w:pPr>
        <w:pStyle w:val="Heading4"/>
        <w:numPr>
          <w:ilvl w:val="0"/>
          <w:numId w:val="10"/>
        </w:numPr>
        <w:tabs>
          <w:tab w:val="clear" w:pos="360"/>
          <w:tab w:val="num" w:pos="1381"/>
        </w:tabs>
        <w:ind w:left="1381" w:hanging="530"/>
      </w:pPr>
      <w:r>
        <w:t xml:space="preserve">a schedule of Transmission System connected Generating Units, with appropriate MW and </w:t>
      </w:r>
      <w:proofErr w:type="spellStart"/>
      <w:r>
        <w:t>Mvar</w:t>
      </w:r>
      <w:proofErr w:type="spellEnd"/>
      <w:r>
        <w:t xml:space="preserve"> range within the De-synchronised Island and indicate whether these can be run as either  block loads or on free governor action;</w:t>
      </w:r>
    </w:p>
    <w:p w14:paraId="6F1585B3" w14:textId="77777777" w:rsidR="00492D26" w:rsidRDefault="00492D26" w:rsidP="00492D26">
      <w:pPr>
        <w:pStyle w:val="Heading4"/>
        <w:numPr>
          <w:ilvl w:val="0"/>
          <w:numId w:val="10"/>
        </w:numPr>
        <w:tabs>
          <w:tab w:val="clear" w:pos="360"/>
          <w:tab w:val="num" w:pos="1381"/>
        </w:tabs>
        <w:ind w:left="1381" w:hanging="530"/>
      </w:pPr>
      <w:r>
        <w:t xml:space="preserve">load profile and load duration curves; </w:t>
      </w:r>
    </w:p>
    <w:p w14:paraId="27B71FF6" w14:textId="77777777" w:rsidR="00492D26" w:rsidRDefault="00492D26" w:rsidP="00492D26">
      <w:pPr>
        <w:pStyle w:val="Heading4"/>
        <w:numPr>
          <w:ilvl w:val="0"/>
          <w:numId w:val="10"/>
        </w:numPr>
        <w:tabs>
          <w:tab w:val="clear" w:pos="360"/>
          <w:tab w:val="num" w:pos="1381"/>
        </w:tabs>
        <w:ind w:left="1381" w:hanging="530"/>
      </w:pPr>
      <w:r>
        <w:t>confirmation of the Reactive Power and Frequency response capability of Generating Units within the proposed De-synchronised Island; and</w:t>
      </w:r>
    </w:p>
    <w:p w14:paraId="3751E4A1" w14:textId="77777777" w:rsidR="00492D26" w:rsidRDefault="00492D26" w:rsidP="00492D26">
      <w:pPr>
        <w:pStyle w:val="Heading4"/>
        <w:numPr>
          <w:ilvl w:val="0"/>
          <w:numId w:val="10"/>
        </w:numPr>
        <w:tabs>
          <w:tab w:val="clear" w:pos="360"/>
          <w:tab w:val="num" w:pos="1381"/>
        </w:tabs>
        <w:ind w:left="1381" w:hanging="530"/>
      </w:pPr>
      <w:r>
        <w:t>the co-ordination of the necessary contracts to provide island services within the proposed De-synchronised Island.</w:t>
      </w:r>
    </w:p>
    <w:p w14:paraId="5BBCBA2C" w14:textId="77777777" w:rsidR="00492D26" w:rsidRDefault="00492D26">
      <w:pPr>
        <w:pStyle w:val="Heading4"/>
        <w:tabs>
          <w:tab w:val="clear" w:pos="1021"/>
          <w:tab w:val="num" w:pos="851"/>
        </w:tabs>
        <w:ind w:left="851" w:hanging="851"/>
        <w:jc w:val="both"/>
      </w:pPr>
      <w:r>
        <w:t xml:space="preserve">Where it is the intention to transfer operation of the De-synchronised Island to the TO and issue a DIOC, the DIP should contain additional information, pertinent to safe </w:t>
      </w:r>
      <w:r>
        <w:lastRenderedPageBreak/>
        <w:t>and secure operation of the De-synchronised Island, as agreed with the TO. For example, this may include (but not limited to):</w:t>
      </w:r>
    </w:p>
    <w:p w14:paraId="723F00F9" w14:textId="77777777" w:rsidR="00492D26" w:rsidRDefault="00492D26" w:rsidP="00492D26">
      <w:pPr>
        <w:pStyle w:val="Heading4"/>
        <w:numPr>
          <w:ilvl w:val="0"/>
          <w:numId w:val="11"/>
        </w:numPr>
        <w:tabs>
          <w:tab w:val="clear" w:pos="360"/>
          <w:tab w:val="num" w:pos="1381"/>
        </w:tabs>
        <w:ind w:left="1381" w:hanging="530"/>
      </w:pPr>
      <w:r>
        <w:t xml:space="preserve">available Embedded generation; </w:t>
      </w:r>
    </w:p>
    <w:p w14:paraId="76154C3C" w14:textId="77777777" w:rsidR="00492D26" w:rsidRDefault="00492D26" w:rsidP="00492D26">
      <w:pPr>
        <w:pStyle w:val="Heading4"/>
        <w:numPr>
          <w:ilvl w:val="0"/>
          <w:numId w:val="11"/>
        </w:numPr>
        <w:tabs>
          <w:tab w:val="clear" w:pos="360"/>
          <w:tab w:val="num" w:pos="1381"/>
        </w:tabs>
        <w:ind w:left="1381" w:hanging="530"/>
      </w:pPr>
      <w:r>
        <w:t xml:space="preserve">confirmation of sufficient generation to meet the De-synchronised Island Demand plus response and reserve requirements; </w:t>
      </w:r>
    </w:p>
    <w:p w14:paraId="2A1A9CB3" w14:textId="77777777" w:rsidR="00492D26" w:rsidRDefault="00492D26" w:rsidP="00492D26">
      <w:pPr>
        <w:pStyle w:val="Heading4"/>
        <w:numPr>
          <w:ilvl w:val="0"/>
          <w:numId w:val="11"/>
        </w:numPr>
        <w:tabs>
          <w:tab w:val="clear" w:pos="360"/>
          <w:tab w:val="num" w:pos="1381"/>
        </w:tabs>
        <w:ind w:left="1381" w:hanging="530"/>
      </w:pPr>
      <w:r>
        <w:t xml:space="preserve">confirmation of sufficient </w:t>
      </w:r>
      <w:proofErr w:type="spellStart"/>
      <w:r>
        <w:t>Mvar</w:t>
      </w:r>
      <w:proofErr w:type="spellEnd"/>
      <w:r>
        <w:t xml:space="preserve"> capability to meet the De-synchronised Island Demand plus reserve requirements;</w:t>
      </w:r>
    </w:p>
    <w:p w14:paraId="59FA3F17" w14:textId="77777777" w:rsidR="00492D26" w:rsidRDefault="00492D26" w:rsidP="00492D26">
      <w:pPr>
        <w:pStyle w:val="Heading4"/>
        <w:numPr>
          <w:ilvl w:val="0"/>
          <w:numId w:val="11"/>
        </w:numPr>
        <w:tabs>
          <w:tab w:val="clear" w:pos="360"/>
          <w:tab w:val="num" w:pos="1381"/>
        </w:tabs>
        <w:ind w:left="1381" w:hanging="530"/>
      </w:pPr>
      <w:r>
        <w:t xml:space="preserve">restoration and contingency arrangements; </w:t>
      </w:r>
    </w:p>
    <w:p w14:paraId="70533ACE" w14:textId="77777777" w:rsidR="00492D26" w:rsidRDefault="00492D26" w:rsidP="00492D26">
      <w:pPr>
        <w:pStyle w:val="Heading4"/>
        <w:numPr>
          <w:ilvl w:val="0"/>
          <w:numId w:val="11"/>
        </w:numPr>
        <w:tabs>
          <w:tab w:val="clear" w:pos="360"/>
          <w:tab w:val="num" w:pos="1381"/>
        </w:tabs>
        <w:ind w:left="1381" w:hanging="530"/>
      </w:pPr>
      <w:r>
        <w:t xml:space="preserve">confirmation that relevant contracts will be in place;  </w:t>
      </w:r>
    </w:p>
    <w:p w14:paraId="4403EECA" w14:textId="77777777" w:rsidR="00492D26" w:rsidRDefault="00492D26" w:rsidP="00492D26">
      <w:pPr>
        <w:pStyle w:val="Heading4"/>
        <w:numPr>
          <w:ilvl w:val="0"/>
          <w:numId w:val="11"/>
        </w:numPr>
        <w:tabs>
          <w:tab w:val="clear" w:pos="360"/>
          <w:tab w:val="num" w:pos="1381"/>
        </w:tabs>
        <w:ind w:left="1381" w:hanging="530"/>
      </w:pPr>
      <w:r>
        <w:t>power System configuration including available levels of LF relay and DAR status; and</w:t>
      </w:r>
    </w:p>
    <w:p w14:paraId="65ECA242" w14:textId="77777777" w:rsidR="00492D26" w:rsidRDefault="00492D26" w:rsidP="00492D26">
      <w:pPr>
        <w:pStyle w:val="Heading4"/>
        <w:numPr>
          <w:ilvl w:val="0"/>
          <w:numId w:val="11"/>
        </w:numPr>
        <w:tabs>
          <w:tab w:val="clear" w:pos="360"/>
          <w:tab w:val="num" w:pos="1381"/>
        </w:tabs>
        <w:ind w:left="1381" w:hanging="530"/>
      </w:pPr>
      <w:r>
        <w:t>the update frequency of the above information.</w:t>
      </w:r>
    </w:p>
    <w:p w14:paraId="4219A6E0" w14:textId="77777777" w:rsidR="00492D26" w:rsidRDefault="00492D26">
      <w:pPr>
        <w:pStyle w:val="Heading4"/>
        <w:tabs>
          <w:tab w:val="clear" w:pos="1021"/>
          <w:tab w:val="num" w:pos="851"/>
        </w:tabs>
        <w:ind w:left="851" w:hanging="851"/>
        <w:jc w:val="both"/>
      </w:pPr>
      <w:r>
        <w:t xml:space="preserve">The DIP may also include any other relevant factors that </w:t>
      </w:r>
      <w:r w:rsidR="00252E12">
        <w:t>NGESO</w:t>
      </w:r>
      <w:r>
        <w:t xml:space="preserve">, the TO or Users believe are relevant and could have an impact on De-synchronised Island establishment or operation. </w:t>
      </w:r>
    </w:p>
    <w:p w14:paraId="6D23C49A" w14:textId="77777777" w:rsidR="00492D26" w:rsidRDefault="00492D26">
      <w:pPr>
        <w:pStyle w:val="Heading4"/>
        <w:tabs>
          <w:tab w:val="clear" w:pos="1021"/>
          <w:tab w:val="num" w:pos="851"/>
        </w:tabs>
        <w:ind w:left="851" w:hanging="851"/>
        <w:jc w:val="both"/>
      </w:pPr>
      <w:r>
        <w:t xml:space="preserve">When requested by </w:t>
      </w:r>
      <w:r w:rsidR="00252E12">
        <w:t>NGESO</w:t>
      </w:r>
      <w:r>
        <w:t>, the TO shall provide all reasonable assistance in the development and production of a DIP.</w:t>
      </w:r>
    </w:p>
    <w:p w14:paraId="103A30FF" w14:textId="77777777" w:rsidR="00492D26" w:rsidRDefault="00492D26">
      <w:pPr>
        <w:pStyle w:val="Heading4"/>
        <w:tabs>
          <w:tab w:val="clear" w:pos="1021"/>
          <w:tab w:val="num" w:pos="851"/>
        </w:tabs>
        <w:ind w:left="851" w:hanging="851"/>
        <w:jc w:val="both"/>
      </w:pPr>
      <w:r>
        <w:t xml:space="preserve">When </w:t>
      </w:r>
      <w:r w:rsidR="00252E12">
        <w:t>NGESO</w:t>
      </w:r>
      <w:r>
        <w:t xml:space="preserve"> has prepared a DIP, </w:t>
      </w:r>
      <w:r w:rsidR="00252E12">
        <w:t>NGESO</w:t>
      </w:r>
      <w:r>
        <w:t xml:space="preserve"> shall send it to the TO for agreement. Once agreed, the DIP shall be signed by </w:t>
      </w:r>
      <w:r w:rsidR="00252E12">
        <w:t>NGESO</w:t>
      </w:r>
      <w:r>
        <w:t xml:space="preserve"> and passed on to the TO for signature to provide confirmation of the agreement. </w:t>
      </w:r>
      <w:r w:rsidR="00252E12">
        <w:t>NGESO</w:t>
      </w:r>
      <w:r>
        <w:t xml:space="preserve"> will also seek written confirmation of agreement from all relevant Users.</w:t>
      </w:r>
    </w:p>
    <w:p w14:paraId="23767397" w14:textId="77777777" w:rsidR="00492D26" w:rsidRDefault="00492D26">
      <w:pPr>
        <w:pStyle w:val="Heading4"/>
        <w:tabs>
          <w:tab w:val="clear" w:pos="1021"/>
          <w:tab w:val="num" w:pos="851"/>
        </w:tabs>
        <w:ind w:left="851" w:hanging="851"/>
        <w:jc w:val="both"/>
      </w:pPr>
      <w:r>
        <w:t xml:space="preserve">Once signed, the DIP shall become a Grid Code OC9 De-synchronised Island Procedure under this STCP and shall apply between </w:t>
      </w:r>
      <w:r w:rsidR="00252E12">
        <w:t>NGESO</w:t>
      </w:r>
      <w:r>
        <w:t xml:space="preserve"> and the TO as if it were part of this STCP.</w:t>
      </w:r>
    </w:p>
    <w:p w14:paraId="123D303D" w14:textId="77777777" w:rsidR="00492D26" w:rsidRDefault="00492D26">
      <w:pPr>
        <w:pStyle w:val="Heading4"/>
        <w:tabs>
          <w:tab w:val="clear" w:pos="1021"/>
          <w:tab w:val="num" w:pos="851"/>
        </w:tabs>
        <w:ind w:left="851" w:hanging="851"/>
        <w:jc w:val="both"/>
      </w:pPr>
      <w:r>
        <w:t xml:space="preserve">A copy of the DIP shall be issued by </w:t>
      </w:r>
      <w:r w:rsidR="00252E12">
        <w:t>NGESO</w:t>
      </w:r>
      <w:r>
        <w:t xml:space="preserve"> to the TO accompanied by the issue number and the date of implementation.</w:t>
      </w:r>
    </w:p>
    <w:p w14:paraId="50705978" w14:textId="77777777" w:rsidR="00492D26" w:rsidRDefault="00252E12">
      <w:pPr>
        <w:pStyle w:val="Heading4"/>
        <w:tabs>
          <w:tab w:val="clear" w:pos="1021"/>
          <w:tab w:val="num" w:pos="851"/>
        </w:tabs>
        <w:ind w:left="851" w:hanging="851"/>
        <w:jc w:val="both"/>
      </w:pPr>
      <w:r>
        <w:t>NGESO</w:t>
      </w:r>
      <w:r w:rsidR="00492D26">
        <w:t xml:space="preserve"> shall ensure, in so far as reasonably practicable, that each User shall comply with Grid Code OC9.5 (as amended from time to time), and any DIP signed as agreed by that User pursuant to Grid Code OC9.5.</w:t>
      </w:r>
    </w:p>
    <w:p w14:paraId="01252B1C" w14:textId="77777777" w:rsidR="00492D26" w:rsidRDefault="00492D26">
      <w:pPr>
        <w:pStyle w:val="Heading4"/>
        <w:tabs>
          <w:tab w:val="clear" w:pos="1021"/>
          <w:tab w:val="num" w:pos="851"/>
        </w:tabs>
        <w:ind w:left="851" w:hanging="851"/>
        <w:jc w:val="both"/>
      </w:pPr>
      <w:r>
        <w:t xml:space="preserve">If a DIP </w:t>
      </w:r>
      <w:proofErr w:type="spellStart"/>
      <w:r>
        <w:t>can not</w:t>
      </w:r>
      <w:proofErr w:type="spellEnd"/>
      <w:r>
        <w:t xml:space="preserve"> be agreed between </w:t>
      </w:r>
      <w:r w:rsidR="00252E12">
        <w:t>NGESO</w:t>
      </w:r>
      <w:r>
        <w:t xml:space="preserve"> and the TO, this section 3.2 shall not apply. </w:t>
      </w:r>
      <w:r w:rsidR="00252E12">
        <w:t>NGESO</w:t>
      </w:r>
      <w:r>
        <w:t xml:space="preserve"> may plan on the basis that if a DIP can be agreed with appropriate Users, it will be implemented in accordance with normal Grid Code provisions, with </w:t>
      </w:r>
      <w:r w:rsidR="00252E12">
        <w:t>NGESO</w:t>
      </w:r>
      <w:r>
        <w:t xml:space="preserve"> undertaking the operation of the De-synchronised Island. </w:t>
      </w:r>
    </w:p>
    <w:p w14:paraId="09F394D6" w14:textId="77777777" w:rsidR="00492D26" w:rsidRDefault="00492D26">
      <w:pPr>
        <w:pStyle w:val="Heading4"/>
        <w:numPr>
          <w:ilvl w:val="0"/>
          <w:numId w:val="0"/>
        </w:numPr>
        <w:jc w:val="both"/>
      </w:pPr>
    </w:p>
    <w:p w14:paraId="60A18A0B" w14:textId="77777777" w:rsidR="00492D26" w:rsidRDefault="00492D26">
      <w:pPr>
        <w:pStyle w:val="Heading2"/>
      </w:pPr>
      <w:r>
        <w:t xml:space="preserve">Transfer of a De-synchronised </w:t>
      </w:r>
      <w:smartTag w:uri="urn:schemas-microsoft-com:office:smarttags" w:element="place">
        <w:r>
          <w:t>Island</w:t>
        </w:r>
      </w:smartTag>
    </w:p>
    <w:p w14:paraId="3039A519" w14:textId="77777777" w:rsidR="00492D26" w:rsidRDefault="00492D26">
      <w:pPr>
        <w:pStyle w:val="Heading3"/>
        <w:tabs>
          <w:tab w:val="clear" w:pos="1304"/>
          <w:tab w:val="num" w:pos="851"/>
        </w:tabs>
        <w:ind w:left="851" w:hanging="851"/>
        <w:jc w:val="both"/>
      </w:pPr>
      <w:r>
        <w:t>This section applies to De-synchronised Islands where it is the intention to transfer operation of the De-synchronised Island to the TO.</w:t>
      </w:r>
    </w:p>
    <w:p w14:paraId="2E7F6AD4" w14:textId="77777777" w:rsidR="00492D26" w:rsidRDefault="00492D26">
      <w:pPr>
        <w:pStyle w:val="Heading3"/>
        <w:tabs>
          <w:tab w:val="clear" w:pos="1304"/>
          <w:tab w:val="num" w:pos="851"/>
        </w:tabs>
        <w:ind w:left="851" w:hanging="851"/>
        <w:jc w:val="both"/>
      </w:pPr>
      <w:r>
        <w:t xml:space="preserve">If the TO and </w:t>
      </w:r>
      <w:r w:rsidR="00252E12">
        <w:t>NGESO</w:t>
      </w:r>
      <w:r>
        <w:t xml:space="preserve"> are in agreement, </w:t>
      </w:r>
      <w:r w:rsidR="00252E12">
        <w:t>NGESO</w:t>
      </w:r>
      <w:r>
        <w:t xml:space="preserve"> may pass operation of a De-synchronised Island to the TO, providing that a DIP is in place that covers the particular System conditions that are encountered or expected to be encountered.</w:t>
      </w:r>
    </w:p>
    <w:p w14:paraId="69320A13" w14:textId="77777777" w:rsidR="00492D26" w:rsidRDefault="00252E12">
      <w:pPr>
        <w:pStyle w:val="Heading3"/>
        <w:tabs>
          <w:tab w:val="clear" w:pos="1304"/>
          <w:tab w:val="num" w:pos="851"/>
        </w:tabs>
        <w:ind w:left="851" w:hanging="851"/>
        <w:jc w:val="both"/>
      </w:pPr>
      <w:r>
        <w:t>NGESO</w:t>
      </w:r>
      <w:r w:rsidR="00492D26">
        <w:t xml:space="preserve"> shall sanction De-synchronised Island establishment and operation, on the basis that all conditions relevant to the DIP and the effective operation of the De-</w:t>
      </w:r>
      <w:r w:rsidR="00492D26">
        <w:lastRenderedPageBreak/>
        <w:t>synchronised Island are satisfied. Any Outage that requires a DIP can only be taken when the conditions relevant to that DIP are in place.</w:t>
      </w:r>
    </w:p>
    <w:p w14:paraId="3FB96A8C" w14:textId="77777777" w:rsidR="00492D26" w:rsidRDefault="00492D26">
      <w:pPr>
        <w:pStyle w:val="Heading3"/>
        <w:tabs>
          <w:tab w:val="clear" w:pos="1304"/>
          <w:tab w:val="num" w:pos="851"/>
        </w:tabs>
        <w:ind w:left="851" w:hanging="851"/>
        <w:jc w:val="both"/>
      </w:pPr>
      <w:r>
        <w:t xml:space="preserve">The TO shall implement a DIP in accordance with its provisions or as otherwise agreed with </w:t>
      </w:r>
      <w:r w:rsidR="00252E12">
        <w:t>NGESO</w:t>
      </w:r>
      <w:r>
        <w:t>. The TO may issue instructions to Generating Units as provided for in the DIP.</w:t>
      </w:r>
    </w:p>
    <w:p w14:paraId="47394910" w14:textId="77777777" w:rsidR="00492D26" w:rsidRDefault="00492D26">
      <w:pPr>
        <w:pStyle w:val="Heading3"/>
        <w:tabs>
          <w:tab w:val="clear" w:pos="1304"/>
          <w:tab w:val="num" w:pos="851"/>
        </w:tabs>
        <w:ind w:left="851" w:hanging="851"/>
        <w:jc w:val="both"/>
      </w:pPr>
      <w:r>
        <w:t xml:space="preserve">Prior to formal transfer, </w:t>
      </w:r>
      <w:r w:rsidR="00252E12">
        <w:t>NGESO</w:t>
      </w:r>
      <w:r>
        <w:t xml:space="preserve"> shall remain responsible for all aspects of operation within the proposed De-synchronised Island. </w:t>
      </w:r>
    </w:p>
    <w:p w14:paraId="7BB4BA3C" w14:textId="77777777" w:rsidR="00492D26" w:rsidRDefault="00492D26">
      <w:pPr>
        <w:pStyle w:val="Heading3"/>
        <w:tabs>
          <w:tab w:val="clear" w:pos="1304"/>
          <w:tab w:val="num" w:pos="851"/>
        </w:tabs>
        <w:ind w:left="851" w:hanging="851"/>
        <w:jc w:val="both"/>
      </w:pPr>
      <w:r>
        <w:t xml:space="preserve">Formal transfer shall take place by the issue of a DIOC by </w:t>
      </w:r>
      <w:r w:rsidR="00252E12">
        <w:t>NGESO</w:t>
      </w:r>
      <w:r>
        <w:t xml:space="preserve"> and its acceptance by the TO. Formal transfer shall follow the guidelines in Appendix A.</w:t>
      </w:r>
    </w:p>
    <w:p w14:paraId="5F597E51" w14:textId="77777777" w:rsidR="00492D26" w:rsidRDefault="00492D26">
      <w:pPr>
        <w:pStyle w:val="Heading3"/>
        <w:tabs>
          <w:tab w:val="clear" w:pos="1304"/>
          <w:tab w:val="num" w:pos="851"/>
        </w:tabs>
        <w:ind w:left="851" w:hanging="851"/>
        <w:jc w:val="both"/>
      </w:pPr>
      <w:r>
        <w:t>The necessary actions to create the De-synchronised Island shall be agreed and implemented in accordance with STCP1-1 Operational Switching and the agreed DIP.</w:t>
      </w:r>
    </w:p>
    <w:p w14:paraId="074FC045" w14:textId="77777777" w:rsidR="00492D26" w:rsidRDefault="00492D26">
      <w:pPr>
        <w:pStyle w:val="Heading3"/>
        <w:numPr>
          <w:ilvl w:val="0"/>
          <w:numId w:val="0"/>
        </w:numPr>
        <w:rPr>
          <w:b/>
        </w:rPr>
      </w:pPr>
    </w:p>
    <w:p w14:paraId="198FDE8D" w14:textId="77777777" w:rsidR="00492D26" w:rsidRDefault="00492D26">
      <w:pPr>
        <w:pStyle w:val="Heading2"/>
      </w:pPr>
      <w:r>
        <w:t xml:space="preserve">TO Operation of a Planned De-synchronised </w:t>
      </w:r>
      <w:smartTag w:uri="urn:schemas-microsoft-com:office:smarttags" w:element="place">
        <w:r>
          <w:t>Island</w:t>
        </w:r>
      </w:smartTag>
    </w:p>
    <w:p w14:paraId="3F5985A3" w14:textId="77777777" w:rsidR="00492D26" w:rsidRDefault="00492D26">
      <w:pPr>
        <w:pStyle w:val="Heading3"/>
        <w:tabs>
          <w:tab w:val="clear" w:pos="1304"/>
          <w:tab w:val="num" w:pos="851"/>
        </w:tabs>
        <w:ind w:left="851" w:hanging="851"/>
        <w:jc w:val="both"/>
      </w:pPr>
      <w:r>
        <w:t>Once the DIOC has been accepted by the TO, the TO shall be responsible for the operation of that part of the System covered by the DIOC until the DIOC is cancelled. The De-synchronised Island should be operated in accordance with the requirements of the DIP, Good Industry Practice and the following voltage and Frequency criteria:</w:t>
      </w:r>
    </w:p>
    <w:p w14:paraId="6868A3D1" w14:textId="77777777" w:rsidR="00492D26" w:rsidRDefault="00492D26" w:rsidP="00492D26">
      <w:pPr>
        <w:pStyle w:val="Heading3"/>
        <w:numPr>
          <w:ilvl w:val="0"/>
          <w:numId w:val="12"/>
        </w:numPr>
        <w:tabs>
          <w:tab w:val="clear" w:pos="360"/>
          <w:tab w:val="num" w:pos="1418"/>
        </w:tabs>
        <w:ind w:left="1418" w:hanging="567"/>
      </w:pPr>
      <w:r>
        <w:t xml:space="preserve">the Frequency on the De-synchronised Island shall be nominally 50Hz and shall be controlled within the limits 49.5 – 50.5Hz; and </w:t>
      </w:r>
    </w:p>
    <w:p w14:paraId="11616E75" w14:textId="77777777" w:rsidR="00492D26" w:rsidRDefault="00492D26" w:rsidP="00492D26">
      <w:pPr>
        <w:pStyle w:val="Heading3"/>
        <w:numPr>
          <w:ilvl w:val="0"/>
          <w:numId w:val="12"/>
        </w:numPr>
        <w:tabs>
          <w:tab w:val="clear" w:pos="360"/>
          <w:tab w:val="num" w:pos="1418"/>
        </w:tabs>
        <w:ind w:left="1418" w:hanging="567"/>
      </w:pPr>
      <w:r>
        <w:t xml:space="preserve">voltage levels on the </w:t>
      </w:r>
      <w:r w:rsidR="0030542F">
        <w:t>National Electricity</w:t>
      </w:r>
      <w:r>
        <w:t xml:space="preserve"> Transmission System shall normally remain within -/+ 5% of nominal. The minimum voltage is –10% and the maximum is + 10% of nominal. Voltages of +10% and –5% should not prevail for more than 15 minutes.</w:t>
      </w:r>
    </w:p>
    <w:p w14:paraId="61D736B3" w14:textId="77777777" w:rsidR="00492D26" w:rsidRDefault="00252E12">
      <w:pPr>
        <w:pStyle w:val="Heading3"/>
        <w:tabs>
          <w:tab w:val="clear" w:pos="1304"/>
          <w:tab w:val="num" w:pos="851"/>
        </w:tabs>
        <w:ind w:left="851" w:hanging="851"/>
      </w:pPr>
      <w:r>
        <w:t>NGESO</w:t>
      </w:r>
      <w:r w:rsidR="00492D26">
        <w:t xml:space="preserve"> shall provide to the TO all necessary information as detailed in sections 3.2.3.1 - 3.2.3.3 (or as otherwise agreed), to the TO </w:t>
      </w:r>
      <w:proofErr w:type="spellStart"/>
      <w:r w:rsidR="00492D26">
        <w:t>to</w:t>
      </w:r>
      <w:proofErr w:type="spellEnd"/>
      <w:r w:rsidR="00492D26">
        <w:t xml:space="preserve"> enable it to fulfil its duties under the DIP. </w:t>
      </w:r>
      <w:r>
        <w:t>NGESO</w:t>
      </w:r>
      <w:r w:rsidR="00492D26">
        <w:t xml:space="preserve"> shall provide regular updates of the information as detailed in sections 3.2.3.1 - 3.2.3.3 to the TO at the following intervals:</w:t>
      </w:r>
    </w:p>
    <w:p w14:paraId="185A53B6" w14:textId="77777777" w:rsidR="00492D26" w:rsidRDefault="00492D26" w:rsidP="00492D26">
      <w:pPr>
        <w:pStyle w:val="Heading3"/>
        <w:numPr>
          <w:ilvl w:val="0"/>
          <w:numId w:val="13"/>
        </w:numPr>
        <w:tabs>
          <w:tab w:val="clear" w:pos="360"/>
        </w:tabs>
        <w:ind w:left="1418" w:hanging="567"/>
      </w:pPr>
      <w:r>
        <w:t>as agreed in the DIP;</w:t>
      </w:r>
    </w:p>
    <w:p w14:paraId="5C4A290F" w14:textId="77777777" w:rsidR="00492D26" w:rsidRDefault="00492D26" w:rsidP="00492D26">
      <w:pPr>
        <w:pStyle w:val="Heading3"/>
        <w:numPr>
          <w:ilvl w:val="0"/>
          <w:numId w:val="13"/>
        </w:numPr>
        <w:tabs>
          <w:tab w:val="clear" w:pos="360"/>
        </w:tabs>
        <w:ind w:left="1418" w:hanging="567"/>
      </w:pPr>
      <w:r>
        <w:t xml:space="preserve">at the request of the TO; or </w:t>
      </w:r>
    </w:p>
    <w:p w14:paraId="24160A47" w14:textId="77777777" w:rsidR="00492D26" w:rsidRDefault="00492D26" w:rsidP="00492D26">
      <w:pPr>
        <w:pStyle w:val="Heading3"/>
        <w:numPr>
          <w:ilvl w:val="0"/>
          <w:numId w:val="13"/>
        </w:numPr>
        <w:tabs>
          <w:tab w:val="clear" w:pos="360"/>
        </w:tabs>
        <w:ind w:left="1418" w:hanging="567"/>
      </w:pPr>
      <w:r>
        <w:t>if the Plant, Apparatus, Demand or System configuration changes significantly from that detailed in the DIP.</w:t>
      </w:r>
    </w:p>
    <w:p w14:paraId="7C9519DC" w14:textId="7156C5B9" w:rsidR="00492D26" w:rsidRDefault="00492D26">
      <w:pPr>
        <w:pStyle w:val="Heading3"/>
        <w:tabs>
          <w:tab w:val="clear" w:pos="1304"/>
          <w:tab w:val="num" w:pos="851"/>
        </w:tabs>
        <w:ind w:left="851" w:hanging="851"/>
        <w:jc w:val="both"/>
      </w:pPr>
      <w:r>
        <w:t>At any time during which a DIOC is in force for a particular De-synchronised Island</w:t>
      </w:r>
      <w:ins w:id="19" w:author="Johnson (ESO), Antony" w:date="2023-04-21T17:34:00Z">
        <w:r w:rsidR="00206EBD">
          <w:t>,</w:t>
        </w:r>
      </w:ins>
      <w:r>
        <w:t xml:space="preserve"> </w:t>
      </w:r>
      <w:r w:rsidR="00252E12">
        <w:t>NGESO</w:t>
      </w:r>
      <w:r>
        <w:t xml:space="preserve"> may, where it has good reason, cancel the DIOC and take back operation of the De-synchronised Island. </w:t>
      </w:r>
      <w:r w:rsidR="00252E12">
        <w:t>NGESO</w:t>
      </w:r>
      <w:r>
        <w:t xml:space="preserve"> shall notify Users accordingly.</w:t>
      </w:r>
    </w:p>
    <w:p w14:paraId="7F0E057A" w14:textId="77777777" w:rsidR="00492D26" w:rsidRDefault="00492D26">
      <w:pPr>
        <w:pStyle w:val="Heading3"/>
        <w:tabs>
          <w:tab w:val="clear" w:pos="1304"/>
          <w:tab w:val="num" w:pos="851"/>
        </w:tabs>
        <w:ind w:left="851" w:hanging="851"/>
        <w:jc w:val="both"/>
      </w:pPr>
      <w:r>
        <w:t xml:space="preserve">At any time during which a DIOC is in force for a particular De-synchronised Island </w:t>
      </w:r>
      <w:proofErr w:type="spellStart"/>
      <w:r>
        <w:t>the</w:t>
      </w:r>
      <w:proofErr w:type="spellEnd"/>
      <w:r>
        <w:t xml:space="preserve"> TO may, where it has good reason, choose to cancel the DIOC and pass back operation of the De-synchronised Island to </w:t>
      </w:r>
      <w:r w:rsidR="00252E12">
        <w:t>NGESO</w:t>
      </w:r>
      <w:r>
        <w:t xml:space="preserve">.  </w:t>
      </w:r>
      <w:r w:rsidR="00252E12">
        <w:t>NGESO</w:t>
      </w:r>
      <w:r>
        <w:t xml:space="preserve"> shall notify Users accordingly.</w:t>
      </w:r>
    </w:p>
    <w:p w14:paraId="57F52390" w14:textId="77777777" w:rsidR="00492D26" w:rsidRDefault="00252E12">
      <w:pPr>
        <w:pStyle w:val="Heading3"/>
        <w:tabs>
          <w:tab w:val="clear" w:pos="1304"/>
          <w:tab w:val="num" w:pos="851"/>
        </w:tabs>
        <w:ind w:left="851" w:hanging="851"/>
        <w:jc w:val="both"/>
      </w:pPr>
      <w:r>
        <w:t>NGESO</w:t>
      </w:r>
      <w:r w:rsidR="00492D26">
        <w:t xml:space="preserve"> shall retain an overview of the operation of the De-synchronised Island that has been transferred to the TO by way of the DIOC. Whilst the DIOC is in place </w:t>
      </w:r>
      <w:r>
        <w:t>NGESO</w:t>
      </w:r>
      <w:r w:rsidR="00492D26">
        <w:t xml:space="preserve"> shall not liaise with Users without agreement of the TO. </w:t>
      </w:r>
    </w:p>
    <w:p w14:paraId="72622A18" w14:textId="77777777" w:rsidR="00492D26" w:rsidRDefault="00492D26">
      <w:pPr>
        <w:pStyle w:val="Heading3"/>
        <w:numPr>
          <w:ilvl w:val="0"/>
          <w:numId w:val="0"/>
        </w:numPr>
        <w:tabs>
          <w:tab w:val="num" w:pos="993"/>
        </w:tabs>
        <w:ind w:left="993" w:hanging="993"/>
      </w:pPr>
    </w:p>
    <w:p w14:paraId="3AF5D24E" w14:textId="77777777" w:rsidR="00492D26" w:rsidRDefault="00492D26">
      <w:pPr>
        <w:pStyle w:val="Heading2"/>
      </w:pPr>
      <w:r>
        <w:t xml:space="preserve">Operation of an Un-Planned De-synchronised </w:t>
      </w:r>
      <w:smartTag w:uri="urn:schemas-microsoft-com:office:smarttags" w:element="place">
        <w:r>
          <w:t>Island</w:t>
        </w:r>
      </w:smartTag>
      <w:r>
        <w:t xml:space="preserve"> </w:t>
      </w:r>
    </w:p>
    <w:p w14:paraId="0391D048" w14:textId="77777777" w:rsidR="00492D26" w:rsidRDefault="00492D26">
      <w:pPr>
        <w:pStyle w:val="Heading3"/>
        <w:tabs>
          <w:tab w:val="clear" w:pos="1304"/>
          <w:tab w:val="num" w:pos="851"/>
        </w:tabs>
        <w:ind w:left="851" w:hanging="851"/>
        <w:jc w:val="both"/>
      </w:pPr>
      <w:r>
        <w:t>An Event can result in an unplanned De-synchronised Island. In such circumstance section 3.5.2 - 3.5.5 shall apply whether or not there is a DIP in place.</w:t>
      </w:r>
    </w:p>
    <w:p w14:paraId="0BF01ABF" w14:textId="77777777" w:rsidR="00492D26" w:rsidRDefault="00492D26">
      <w:pPr>
        <w:pStyle w:val="Heading3"/>
        <w:tabs>
          <w:tab w:val="clear" w:pos="1304"/>
          <w:tab w:val="num" w:pos="851"/>
        </w:tabs>
        <w:ind w:left="851" w:hanging="851"/>
        <w:jc w:val="both"/>
      </w:pPr>
      <w:r>
        <w:t xml:space="preserve">It is accepted that in the initial phase, following an unplanned De-synchronised Island Event, normal operational standards may not be achievable and the </w:t>
      </w:r>
      <w:r w:rsidR="00DC73D5">
        <w:t xml:space="preserve">National Electricity </w:t>
      </w:r>
      <w:r>
        <w:t xml:space="preserve">Transmission System may be operated outside normal voltage and </w:t>
      </w:r>
      <w:r>
        <w:lastRenderedPageBreak/>
        <w:t>Frequency criteria, provided that damage to Plant and/or Apparatus, or a safety hazard would not result.</w:t>
      </w:r>
    </w:p>
    <w:p w14:paraId="153EDAE5" w14:textId="77777777" w:rsidR="00492D26" w:rsidRDefault="00492D26">
      <w:pPr>
        <w:pStyle w:val="Heading3"/>
        <w:tabs>
          <w:tab w:val="clear" w:pos="1304"/>
          <w:tab w:val="num" w:pos="851"/>
        </w:tabs>
        <w:ind w:left="851" w:hanging="851"/>
        <w:jc w:val="both"/>
      </w:pPr>
      <w:r>
        <w:t xml:space="preserve">If the resultant De-synchronised Island is not sustainable and is operating outside of normal parameters, then </w:t>
      </w:r>
      <w:r w:rsidR="00252E12">
        <w:t>NGESO</w:t>
      </w:r>
      <w:r>
        <w:t xml:space="preserve"> shall liaise with the TO and Users to agree how the De-synchronised Island may be safely shutdown. </w:t>
      </w:r>
    </w:p>
    <w:p w14:paraId="27603DF0" w14:textId="77777777" w:rsidR="00492D26" w:rsidRDefault="00492D26">
      <w:pPr>
        <w:pStyle w:val="Heading3"/>
        <w:tabs>
          <w:tab w:val="clear" w:pos="1304"/>
          <w:tab w:val="num" w:pos="851"/>
        </w:tabs>
        <w:ind w:left="851" w:hanging="851"/>
        <w:jc w:val="both"/>
      </w:pPr>
      <w:r>
        <w:t xml:space="preserve">If the resultant De-synchronised Island is not sustainable and its continued operation would risk safety or cause damage to Plant and/or Apparatus the TO may take the decision to </w:t>
      </w:r>
      <w:proofErr w:type="spellStart"/>
      <w:r>
        <w:t>shutdown</w:t>
      </w:r>
      <w:proofErr w:type="spellEnd"/>
      <w:r>
        <w:t xml:space="preserve"> the De-synchronised Island using the emergency Switching provisions of STCP1-1 Operational Switching and Grid Code OC7.6.6. This would only apply where the normal liaison timescales would not permit the option in section 3.5.3 to be followed.</w:t>
      </w:r>
    </w:p>
    <w:p w14:paraId="3234E340" w14:textId="77777777" w:rsidR="00492D26" w:rsidRDefault="00492D26">
      <w:pPr>
        <w:pStyle w:val="Heading3"/>
        <w:tabs>
          <w:tab w:val="clear" w:pos="1304"/>
          <w:tab w:val="num" w:pos="851"/>
        </w:tabs>
        <w:ind w:left="851" w:hanging="851"/>
        <w:jc w:val="both"/>
      </w:pPr>
      <w:r>
        <w:t xml:space="preserve">If the ongoing running of the De-synchronised Island in its current form is not sustainable, but recoverable, then </w:t>
      </w:r>
      <w:r w:rsidR="00252E12">
        <w:t>NGESO</w:t>
      </w:r>
      <w:r>
        <w:t xml:space="preserve"> may </w:t>
      </w:r>
      <w:proofErr w:type="spellStart"/>
      <w:r>
        <w:t>liase</w:t>
      </w:r>
      <w:proofErr w:type="spellEnd"/>
      <w:r>
        <w:t xml:space="preserve"> with the TO and Users to agree a course of action to change the characteristics of the De-synchronised Island, for example, by load reduction.</w:t>
      </w:r>
    </w:p>
    <w:p w14:paraId="31FED788" w14:textId="77777777" w:rsidR="00492D26" w:rsidRDefault="00492D26">
      <w:pPr>
        <w:pStyle w:val="Heading3"/>
        <w:tabs>
          <w:tab w:val="clear" w:pos="1304"/>
          <w:tab w:val="num" w:pos="851"/>
        </w:tabs>
        <w:ind w:left="851" w:hanging="851"/>
        <w:jc w:val="both"/>
      </w:pPr>
      <w:r>
        <w:t xml:space="preserve">If the De-synchronised Island is sustainable, then </w:t>
      </w:r>
      <w:r w:rsidR="00252E12">
        <w:t>NGESO</w:t>
      </w:r>
      <w:r>
        <w:t xml:space="preserve"> shall immediately liaise with the TO and all affected Users, informing Users of the situation and advising them of a De-synchronised Island under OC9.5 of the Grid Code. </w:t>
      </w:r>
    </w:p>
    <w:p w14:paraId="189F489C" w14:textId="775A3CC0" w:rsidR="00492D26" w:rsidRDefault="00492D26">
      <w:pPr>
        <w:pStyle w:val="Heading3"/>
        <w:tabs>
          <w:tab w:val="clear" w:pos="1304"/>
          <w:tab w:val="num" w:pos="851"/>
        </w:tabs>
        <w:ind w:left="851" w:hanging="851"/>
        <w:jc w:val="both"/>
      </w:pPr>
      <w:r>
        <w:t>In some circumstances immediate re-synchronisation may be possible, in which case, this will be carried out within the provisions of STCP</w:t>
      </w:r>
      <w:ins w:id="20" w:author="Johnson (ESO), Antony" w:date="2023-04-21T17:37:00Z">
        <w:r w:rsidR="004932D6">
          <w:t>0</w:t>
        </w:r>
      </w:ins>
      <w:r>
        <w:t xml:space="preserve">1-1. If a period of De-synchronised Island running is required in excess of that required for immediate re-synchronisation, </w:t>
      </w:r>
      <w:r w:rsidR="00252E12">
        <w:t>NGESO</w:t>
      </w:r>
      <w:r>
        <w:t xml:space="preserve"> may make use of, where available, an existing DIP. Where there is no approved DIP, the TO shall assist </w:t>
      </w:r>
      <w:r w:rsidR="00252E12">
        <w:t>NGESO</w:t>
      </w:r>
      <w:r>
        <w:t xml:space="preserve"> by provision (where appropriate) of relevant operational information. </w:t>
      </w:r>
    </w:p>
    <w:p w14:paraId="31B15819" w14:textId="77777777" w:rsidR="00492D26" w:rsidRDefault="00492D26">
      <w:pPr>
        <w:pStyle w:val="Heading3"/>
        <w:tabs>
          <w:tab w:val="clear" w:pos="1304"/>
          <w:tab w:val="num" w:pos="851"/>
        </w:tabs>
        <w:ind w:left="851" w:hanging="851"/>
        <w:jc w:val="both"/>
      </w:pPr>
      <w:r>
        <w:t>If a De-synchronised Island is established and maintained where there is no DIP in place, the De-synchronised Island shall only be maintained where all affected Users who can be contacted have agreed to the continued operation.</w:t>
      </w:r>
    </w:p>
    <w:p w14:paraId="7B8D7F3C" w14:textId="77777777" w:rsidR="00492D26" w:rsidRDefault="00252E12">
      <w:pPr>
        <w:pStyle w:val="Heading3"/>
        <w:tabs>
          <w:tab w:val="clear" w:pos="1304"/>
          <w:tab w:val="num" w:pos="851"/>
        </w:tabs>
        <w:ind w:left="851" w:hanging="851"/>
        <w:jc w:val="both"/>
      </w:pPr>
      <w:r>
        <w:t>NGESO</w:t>
      </w:r>
      <w:r w:rsidR="00492D26">
        <w:t xml:space="preserve"> may with the agreement of the TO, pass operational responsibility of the De-synchronised Island to the TO, in line with any DIP. Transfer of operation to the TO shall be in accordance with section 3.3 and its continuing operation shall be in accordance with section 3.4.</w:t>
      </w:r>
    </w:p>
    <w:p w14:paraId="7E571DEC" w14:textId="77777777" w:rsidR="00492D26" w:rsidRDefault="00492D26">
      <w:pPr>
        <w:pStyle w:val="Heading3"/>
        <w:tabs>
          <w:tab w:val="clear" w:pos="1304"/>
          <w:tab w:val="num" w:pos="851"/>
        </w:tabs>
        <w:ind w:left="851" w:hanging="851"/>
        <w:jc w:val="both"/>
      </w:pPr>
      <w:r>
        <w:t xml:space="preserve">In the case of Events causing an emergency situation it is accepted that it may be necessary to complete the Plant and/or Apparatus release before a DIOC is issued. </w:t>
      </w:r>
    </w:p>
    <w:p w14:paraId="6F23F41F" w14:textId="77777777" w:rsidR="00492D26" w:rsidRDefault="00492D26">
      <w:pPr>
        <w:keepNext/>
        <w:tabs>
          <w:tab w:val="num" w:pos="851"/>
        </w:tabs>
        <w:ind w:left="851" w:hanging="851"/>
      </w:pPr>
    </w:p>
    <w:p w14:paraId="5159402C" w14:textId="77777777" w:rsidR="00492D26" w:rsidRDefault="00492D26">
      <w:pPr>
        <w:keepNext/>
        <w:tabs>
          <w:tab w:val="num" w:pos="851"/>
        </w:tabs>
        <w:ind w:left="851" w:hanging="851"/>
      </w:pPr>
    </w:p>
    <w:p w14:paraId="67FFBC03" w14:textId="77777777" w:rsidR="00492D26" w:rsidRDefault="00492D26">
      <w:pPr>
        <w:pStyle w:val="Heading2"/>
      </w:pPr>
      <w:r>
        <w:t>Change in conditions</w:t>
      </w:r>
    </w:p>
    <w:p w14:paraId="58DCABBC" w14:textId="77777777" w:rsidR="00492D26" w:rsidRDefault="00492D26">
      <w:pPr>
        <w:pStyle w:val="Heading3"/>
        <w:tabs>
          <w:tab w:val="clear" w:pos="1304"/>
          <w:tab w:val="num" w:pos="851"/>
        </w:tabs>
        <w:ind w:left="851" w:hanging="851"/>
      </w:pPr>
      <w:r>
        <w:t xml:space="preserve">A DIOC is only valid for the agreed configuration of the TO’s Transmission System within the De-synchronised Island at the time of release. Further faults or Outages within the De-synchronised Island that have a lasting influence on the viability and or effectiveness of the De-synchronised Island must be brought to the attention of </w:t>
      </w:r>
      <w:r w:rsidR="00252E12">
        <w:t>NGESO</w:t>
      </w:r>
      <w:r>
        <w:t xml:space="preserve"> who shall agree with the respective TO the most appropriate course of action. This may include the cancellation of the DIOC and the transfer of the De-synchronised Island back to </w:t>
      </w:r>
      <w:r w:rsidR="00252E12">
        <w:t>NGESO</w:t>
      </w:r>
      <w:r>
        <w:t>.</w:t>
      </w:r>
      <w:r>
        <w:br/>
      </w:r>
    </w:p>
    <w:p w14:paraId="24B533AD" w14:textId="77777777" w:rsidR="00492D26" w:rsidRDefault="00492D26">
      <w:pPr>
        <w:pStyle w:val="Heading2"/>
      </w:pPr>
      <w:r>
        <w:t xml:space="preserve">Re-synchronisation of De-synchronised </w:t>
      </w:r>
      <w:smartTag w:uri="urn:schemas-microsoft-com:office:smarttags" w:element="place">
        <w:r>
          <w:t>Islands</w:t>
        </w:r>
      </w:smartTag>
      <w:r>
        <w:t xml:space="preserve"> </w:t>
      </w:r>
    </w:p>
    <w:p w14:paraId="568C284C" w14:textId="77777777" w:rsidR="00492D26" w:rsidRDefault="00492D26">
      <w:pPr>
        <w:pStyle w:val="Heading3"/>
        <w:tabs>
          <w:tab w:val="clear" w:pos="1304"/>
          <w:tab w:val="num" w:pos="851"/>
        </w:tabs>
        <w:ind w:left="851" w:hanging="851"/>
        <w:jc w:val="both"/>
      </w:pPr>
      <w:r>
        <w:t xml:space="preserve">Once the TO has completed the Outage (whether this be planned or unplanned), the Plant and/or Apparatus shall be made available to </w:t>
      </w:r>
      <w:r w:rsidR="00252E12">
        <w:t>NGESO</w:t>
      </w:r>
      <w:r>
        <w:t xml:space="preserve"> in accordance with STCP 01-1 Operational Switching.</w:t>
      </w:r>
    </w:p>
    <w:p w14:paraId="59F2CB24" w14:textId="77777777" w:rsidR="00492D26" w:rsidRDefault="00492D26">
      <w:pPr>
        <w:pStyle w:val="Heading3"/>
        <w:tabs>
          <w:tab w:val="clear" w:pos="1304"/>
          <w:tab w:val="num" w:pos="851"/>
        </w:tabs>
        <w:ind w:left="851" w:hanging="851"/>
        <w:jc w:val="both"/>
      </w:pPr>
      <w:r>
        <w:t>Re-synchronisation of the De-synchronised Island shall also be in accordance with STCP 01-1 Operational Switching.</w:t>
      </w:r>
    </w:p>
    <w:p w14:paraId="5268149F" w14:textId="77777777" w:rsidR="00492D26" w:rsidRDefault="00492D26">
      <w:pPr>
        <w:pStyle w:val="Heading3"/>
        <w:tabs>
          <w:tab w:val="clear" w:pos="1304"/>
          <w:tab w:val="num" w:pos="851"/>
        </w:tabs>
        <w:ind w:left="851" w:hanging="851"/>
      </w:pPr>
      <w:r>
        <w:t xml:space="preserve">Following re-synchronisation of the De-synchronised Island, the TO shall inform </w:t>
      </w:r>
      <w:r w:rsidR="00252E12">
        <w:t>NGESO</w:t>
      </w:r>
      <w:r>
        <w:t xml:space="preserve"> of all relevant conditions within the transferred System and the DIOC shall </w:t>
      </w:r>
      <w:r>
        <w:lastRenderedPageBreak/>
        <w:t xml:space="preserve">be cancelled. Operation of the De-synchronised Island returns to </w:t>
      </w:r>
      <w:r w:rsidR="00252E12">
        <w:t>NGESO</w:t>
      </w:r>
      <w:r>
        <w:t xml:space="preserve">. </w:t>
      </w:r>
      <w:r w:rsidR="00252E12">
        <w:t>NGESO</w:t>
      </w:r>
      <w:r>
        <w:t xml:space="preserve"> shall inform appropriate Users that normal operation has resumed.</w:t>
      </w:r>
      <w:r>
        <w:br/>
      </w:r>
    </w:p>
    <w:p w14:paraId="7DEBEADB" w14:textId="77777777" w:rsidR="00492D26" w:rsidRDefault="00492D26">
      <w:pPr>
        <w:pStyle w:val="Heading2"/>
      </w:pPr>
      <w:r>
        <w:t xml:space="preserve">De-synchronised </w:t>
      </w:r>
      <w:smartTag w:uri="urn:schemas-microsoft-com:office:smarttags" w:element="place">
        <w:r>
          <w:t>Island</w:t>
        </w:r>
      </w:smartTag>
      <w:r>
        <w:t xml:space="preserve"> Test Bookings </w:t>
      </w:r>
    </w:p>
    <w:p w14:paraId="5E9DBE41" w14:textId="0A2A9289" w:rsidR="00492D26" w:rsidRDefault="00492D26">
      <w:pPr>
        <w:pStyle w:val="Heading3"/>
        <w:tabs>
          <w:tab w:val="clear" w:pos="1304"/>
          <w:tab w:val="num" w:pos="851"/>
        </w:tabs>
        <w:ind w:left="851" w:hanging="851"/>
        <w:jc w:val="both"/>
      </w:pPr>
      <w:r>
        <w:t>If a planned De-synchronised Island has not taken place for a period of greater than 12 months</w:t>
      </w:r>
      <w:ins w:id="21" w:author="Johnson (ESO), Antony" w:date="2023-04-21T17:38:00Z">
        <w:r w:rsidR="001872BD">
          <w:t>,</w:t>
        </w:r>
      </w:ins>
      <w:r>
        <w:t xml:space="preserve"> then </w:t>
      </w:r>
      <w:r w:rsidR="00252E12">
        <w:t>NGESO</w:t>
      </w:r>
      <w:r>
        <w:t xml:space="preserve"> may choose to carry out a De-synchronised Island Test. All De-synchronised Island Tests shall be carried out in accordance with the provision of STCP 08-3 Operational/System Testing. </w:t>
      </w:r>
    </w:p>
    <w:p w14:paraId="6498B6A0" w14:textId="77777777" w:rsidR="00492D26" w:rsidRDefault="00492D26">
      <w:pPr>
        <w:pStyle w:val="Heading3"/>
        <w:tabs>
          <w:tab w:val="clear" w:pos="1304"/>
          <w:tab w:val="num" w:pos="851"/>
        </w:tabs>
        <w:ind w:left="851" w:hanging="851"/>
        <w:jc w:val="both"/>
      </w:pPr>
      <w:r>
        <w:t>De-synchronised Island Tests should be agreed in accordance with STCP</w:t>
      </w:r>
      <w:del w:id="22" w:author="Johnson (ESO), Antony" w:date="2023-04-21T17:38:00Z">
        <w:r w:rsidDel="00A1246D">
          <w:delText xml:space="preserve"> </w:delText>
        </w:r>
      </w:del>
      <w:r>
        <w:t>11</w:t>
      </w:r>
      <w:r>
        <w:noBreakHyphen/>
        <w:t xml:space="preserve">1 Outage Planning and included in the Outage database for information. </w:t>
      </w:r>
      <w:r>
        <w:br/>
      </w:r>
    </w:p>
    <w:p w14:paraId="51A3115C" w14:textId="77777777" w:rsidR="00492D26" w:rsidRDefault="00492D26">
      <w:pPr>
        <w:pStyle w:val="Heading2"/>
      </w:pPr>
      <w:r>
        <w:t xml:space="preserve">Training </w:t>
      </w:r>
    </w:p>
    <w:p w14:paraId="77DDCC36" w14:textId="77777777" w:rsidR="00492D26" w:rsidRDefault="00492D26">
      <w:pPr>
        <w:pStyle w:val="Heading3"/>
        <w:tabs>
          <w:tab w:val="clear" w:pos="1304"/>
          <w:tab w:val="num" w:pos="851"/>
        </w:tabs>
        <w:ind w:left="851" w:hanging="851"/>
        <w:jc w:val="both"/>
      </w:pPr>
      <w:r>
        <w:t xml:space="preserve">The TO shall ensure that its control room staff continue to remain trained and suitably skilled to operate a De-synchronised Island where control is transferred to it under a DIP. </w:t>
      </w:r>
      <w:r w:rsidR="00252E12">
        <w:t>NGESO</w:t>
      </w:r>
      <w:r>
        <w:t xml:space="preserve"> shall make available, where reasonably requested, suitable training resources and facilities to assist in this process.</w:t>
      </w:r>
    </w:p>
    <w:p w14:paraId="12F03300" w14:textId="77777777" w:rsidR="00492D26" w:rsidRDefault="00492D26">
      <w:pPr>
        <w:pStyle w:val="Heading2"/>
        <w:numPr>
          <w:ilvl w:val="0"/>
          <w:numId w:val="0"/>
        </w:numPr>
        <w:rPr>
          <w:sz w:val="28"/>
        </w:rPr>
      </w:pPr>
      <w:r>
        <w:br w:type="page"/>
      </w:r>
      <w:r>
        <w:rPr>
          <w:sz w:val="28"/>
        </w:rPr>
        <w:lastRenderedPageBreak/>
        <w:t xml:space="preserve">Appendix A: De-synchronised </w:t>
      </w:r>
      <w:smartTag w:uri="urn:schemas-microsoft-com:office:smarttags" w:element="place">
        <w:r>
          <w:rPr>
            <w:sz w:val="28"/>
          </w:rPr>
          <w:t>Island</w:t>
        </w:r>
      </w:smartTag>
      <w:r>
        <w:rPr>
          <w:sz w:val="28"/>
        </w:rPr>
        <w:t xml:space="preserve"> Operating Certificate (DIOC) Completion</w:t>
      </w:r>
    </w:p>
    <w:p w14:paraId="23E13263" w14:textId="4C4A02BA" w:rsidR="00492D26" w:rsidRDefault="00492D26">
      <w:pPr>
        <w:pStyle w:val="Heading3"/>
        <w:numPr>
          <w:ilvl w:val="0"/>
          <w:numId w:val="0"/>
        </w:numPr>
        <w:jc w:val="both"/>
      </w:pPr>
      <w:r>
        <w:t xml:space="preserve">A De-synchronised Island Operating Certificate (DIOC) will be used to formally sanction the transfer of operation of a De-synchronised Island from </w:t>
      </w:r>
      <w:r w:rsidR="00252E12">
        <w:t>NGESO</w:t>
      </w:r>
      <w:r>
        <w:t xml:space="preserve"> to </w:t>
      </w:r>
      <w:ins w:id="23" w:author="Johnson (ESO), Antony" w:date="2023-04-21T17:39:00Z">
        <w:r w:rsidR="00E3456F">
          <w:t xml:space="preserve">the </w:t>
        </w:r>
      </w:ins>
      <w:r>
        <w:t xml:space="preserve">TO and vice versa.  Part 1 of the certificate will be completed by </w:t>
      </w:r>
      <w:r w:rsidR="00252E12">
        <w:t>NGESO</w:t>
      </w:r>
      <w:r>
        <w:t xml:space="preserve"> and faxed to the TO.</w:t>
      </w:r>
    </w:p>
    <w:p w14:paraId="1156B9F6" w14:textId="77777777" w:rsidR="00492D26" w:rsidRDefault="00492D26">
      <w:pPr>
        <w:jc w:val="both"/>
        <w:rPr>
          <w:b/>
        </w:rPr>
      </w:pPr>
    </w:p>
    <w:p w14:paraId="4728DC79" w14:textId="77777777" w:rsidR="00492D26" w:rsidRDefault="00492D26">
      <w:pPr>
        <w:jc w:val="both"/>
        <w:rPr>
          <w:b/>
        </w:rPr>
      </w:pPr>
      <w:r>
        <w:rPr>
          <w:b/>
        </w:rPr>
        <w:t xml:space="preserve">DIOC Pro-forma Part 1 </w:t>
      </w:r>
    </w:p>
    <w:p w14:paraId="059EDA17" w14:textId="77777777" w:rsidR="00492D26" w:rsidRDefault="00492D26">
      <w:pPr>
        <w:jc w:val="both"/>
        <w:rPr>
          <w:b/>
        </w:rPr>
      </w:pPr>
    </w:p>
    <w:p w14:paraId="3A214673" w14:textId="77777777" w:rsidR="00492D26" w:rsidRDefault="00492D26">
      <w:r>
        <w:t xml:space="preserve">Each DIOC will have a unique code, generated by </w:t>
      </w:r>
      <w:r w:rsidR="00252E12">
        <w:t>NGESO</w:t>
      </w:r>
      <w:r>
        <w:t>. If required, the TO may use their own additional code.</w:t>
      </w:r>
    </w:p>
    <w:p w14:paraId="2998760E" w14:textId="77777777" w:rsidR="00492D26" w:rsidRDefault="00492D26">
      <w:pPr>
        <w:rPr>
          <w:b/>
        </w:rPr>
      </w:pPr>
    </w:p>
    <w:p w14:paraId="58F5CD7A" w14:textId="77777777" w:rsidR="00492D26" w:rsidRDefault="00492D26">
      <w:pPr>
        <w:rPr>
          <w:u w:val="single"/>
        </w:rPr>
      </w:pPr>
      <w:r>
        <w:rPr>
          <w:u w:val="single"/>
        </w:rPr>
        <w:t xml:space="preserve">De-synchronised </w:t>
      </w:r>
      <w:smartTag w:uri="urn:schemas-microsoft-com:office:smarttags" w:element="place">
        <w:r>
          <w:rPr>
            <w:u w:val="single"/>
          </w:rPr>
          <w:t>Island</w:t>
        </w:r>
      </w:smartTag>
      <w:r>
        <w:rPr>
          <w:u w:val="single"/>
        </w:rPr>
        <w:t xml:space="preserve"> Definition</w:t>
      </w:r>
    </w:p>
    <w:p w14:paraId="68D8ABB7" w14:textId="77777777" w:rsidR="00492D26" w:rsidRDefault="00492D26"/>
    <w:p w14:paraId="5B4088FC" w14:textId="77777777" w:rsidR="00492D26" w:rsidRDefault="00492D26">
      <w:r>
        <w:t>Textual description of extent of De-synchronised Island.</w:t>
      </w:r>
    </w:p>
    <w:p w14:paraId="55D40EE7" w14:textId="77777777" w:rsidR="00492D26" w:rsidRDefault="00492D26"/>
    <w:p w14:paraId="434C8836" w14:textId="77777777" w:rsidR="00492D26" w:rsidRDefault="00492D26">
      <w:pPr>
        <w:pStyle w:val="Header"/>
        <w:tabs>
          <w:tab w:val="clear" w:pos="4153"/>
          <w:tab w:val="clear" w:pos="8306"/>
        </w:tabs>
        <w:spacing w:after="120"/>
        <w:rPr>
          <w:u w:val="single"/>
        </w:rPr>
      </w:pPr>
      <w:r>
        <w:rPr>
          <w:u w:val="single"/>
        </w:rPr>
        <w:t>Grid / Supply Points</w:t>
      </w:r>
    </w:p>
    <w:p w14:paraId="6A1266B7" w14:textId="77777777" w:rsidR="00492D26" w:rsidRDefault="00492D26">
      <w:r>
        <w:t>List of 4 figure codes of all Grid / Bulk supply points within the De-synchronised Island</w:t>
      </w:r>
    </w:p>
    <w:p w14:paraId="5EFB7849" w14:textId="77777777" w:rsidR="00492D26" w:rsidRDefault="00492D26"/>
    <w:p w14:paraId="70426162" w14:textId="77777777" w:rsidR="00492D26" w:rsidRDefault="00492D26">
      <w:pPr>
        <w:rPr>
          <w:u w:val="single"/>
        </w:rPr>
      </w:pPr>
      <w:r>
        <w:rPr>
          <w:u w:val="single"/>
        </w:rPr>
        <w:t>Power Stations / Generating Units</w:t>
      </w:r>
    </w:p>
    <w:p w14:paraId="3D9ED6C7" w14:textId="77777777" w:rsidR="00492D26" w:rsidRDefault="00492D26">
      <w:pPr>
        <w:rPr>
          <w:u w:val="single"/>
        </w:rPr>
      </w:pPr>
    </w:p>
    <w:p w14:paraId="11A2529C" w14:textId="77777777" w:rsidR="00492D26" w:rsidRDefault="00492D26">
      <w:r>
        <w:t>List of all transmission / embedded BMU generation.</w:t>
      </w:r>
      <w:r>
        <w:br/>
      </w:r>
    </w:p>
    <w:p w14:paraId="1B47D4A2" w14:textId="77777777" w:rsidR="00492D26" w:rsidRDefault="00492D26">
      <w:pPr>
        <w:rPr>
          <w:u w:val="single"/>
        </w:rPr>
      </w:pPr>
      <w:r>
        <w:rPr>
          <w:u w:val="single"/>
        </w:rPr>
        <w:t>Boundary Circuits</w:t>
      </w:r>
    </w:p>
    <w:p w14:paraId="2DB519E7" w14:textId="77777777" w:rsidR="00492D26" w:rsidRDefault="00492D26"/>
    <w:p w14:paraId="17AF7E99" w14:textId="77777777" w:rsidR="00492D26" w:rsidRDefault="00492D26">
      <w:r>
        <w:t xml:space="preserve">List of </w:t>
      </w:r>
      <w:proofErr w:type="spellStart"/>
      <w:r>
        <w:t>Outaged</w:t>
      </w:r>
      <w:proofErr w:type="spellEnd"/>
      <w:r>
        <w:t xml:space="preserve"> </w:t>
      </w:r>
      <w:proofErr w:type="spellStart"/>
      <w:r>
        <w:t>ccts</w:t>
      </w:r>
      <w:proofErr w:type="spellEnd"/>
      <w:r>
        <w:t xml:space="preserve"> / apparatus forming the boundary to main System.</w:t>
      </w:r>
      <w:r>
        <w:br/>
      </w:r>
    </w:p>
    <w:p w14:paraId="42987897" w14:textId="77777777" w:rsidR="00492D26" w:rsidRDefault="00492D26">
      <w:pPr>
        <w:rPr>
          <w:u w:val="single"/>
        </w:rPr>
      </w:pPr>
      <w:r>
        <w:rPr>
          <w:u w:val="single"/>
        </w:rPr>
        <w:t xml:space="preserve">Applicable De-synchronised </w:t>
      </w:r>
      <w:smartTag w:uri="urn:schemas-microsoft-com:office:smarttags" w:element="place">
        <w:r>
          <w:rPr>
            <w:u w:val="single"/>
          </w:rPr>
          <w:t>Island</w:t>
        </w:r>
      </w:smartTag>
      <w:r>
        <w:rPr>
          <w:u w:val="single"/>
        </w:rPr>
        <w:t xml:space="preserve"> Procedure (DIP)</w:t>
      </w:r>
    </w:p>
    <w:p w14:paraId="6E571DDB" w14:textId="77777777" w:rsidR="00492D26" w:rsidRDefault="00492D26"/>
    <w:p w14:paraId="1F215512" w14:textId="77777777" w:rsidR="00492D26" w:rsidRDefault="00492D26">
      <w:r>
        <w:t>The title, number, version and date of the applicable DIP shall be entered in this section.</w:t>
      </w:r>
    </w:p>
    <w:p w14:paraId="5CC9466A" w14:textId="77777777" w:rsidR="00492D26" w:rsidRDefault="00492D26"/>
    <w:p w14:paraId="309F3729" w14:textId="77777777" w:rsidR="00492D26" w:rsidRDefault="00492D26">
      <w:pPr>
        <w:rPr>
          <w:b/>
        </w:rPr>
      </w:pPr>
      <w:r>
        <w:rPr>
          <w:b/>
        </w:rPr>
        <w:t>DIOC Pro-forma Part 2</w:t>
      </w:r>
    </w:p>
    <w:p w14:paraId="6713F3E3" w14:textId="77777777" w:rsidR="00492D26" w:rsidRDefault="00492D26"/>
    <w:p w14:paraId="03803D0F" w14:textId="77777777" w:rsidR="00492D26" w:rsidRDefault="00492D26">
      <w:r>
        <w:rPr>
          <w:u w:val="single"/>
        </w:rPr>
        <w:t xml:space="preserve">De-synchronised </w:t>
      </w:r>
      <w:smartTag w:uri="urn:schemas-microsoft-com:office:smarttags" w:element="place">
        <w:r>
          <w:rPr>
            <w:u w:val="single"/>
          </w:rPr>
          <w:t>Island</w:t>
        </w:r>
      </w:smartTag>
      <w:r>
        <w:rPr>
          <w:u w:val="single"/>
        </w:rPr>
        <w:t xml:space="preserve"> Operational Release.</w:t>
      </w:r>
      <w:r>
        <w:t xml:space="preserve"> </w:t>
      </w:r>
    </w:p>
    <w:p w14:paraId="69B32A02" w14:textId="77777777" w:rsidR="00492D26" w:rsidRDefault="00492D26"/>
    <w:p w14:paraId="195F8C75" w14:textId="77777777" w:rsidR="00492D26" w:rsidRDefault="00492D26">
      <w:r>
        <w:t xml:space="preserve">Once the TO has received the form, it will be checked for accuracy. Formal transfer will take place when the TO and </w:t>
      </w:r>
      <w:r w:rsidR="00252E12">
        <w:t>NGESO</w:t>
      </w:r>
      <w:r>
        <w:t xml:space="preserve"> Control Engineer agree a time / date and each party signs its copy of the form. This shall be logged in the appropriate control room logs.</w:t>
      </w:r>
      <w:r>
        <w:br/>
      </w:r>
    </w:p>
    <w:p w14:paraId="019C3668" w14:textId="77777777" w:rsidR="00492D26" w:rsidRDefault="00492D26">
      <w:pPr>
        <w:rPr>
          <w:b/>
        </w:rPr>
      </w:pPr>
      <w:r>
        <w:rPr>
          <w:b/>
        </w:rPr>
        <w:t>DIOC Pro-forma Part 3</w:t>
      </w:r>
    </w:p>
    <w:p w14:paraId="60DFD559" w14:textId="77777777" w:rsidR="00492D26" w:rsidRDefault="00492D26"/>
    <w:p w14:paraId="06089F90" w14:textId="77777777" w:rsidR="00492D26" w:rsidRDefault="00492D26">
      <w:r>
        <w:rPr>
          <w:u w:val="single"/>
        </w:rPr>
        <w:t xml:space="preserve">De-synchronised </w:t>
      </w:r>
      <w:smartTag w:uri="urn:schemas-microsoft-com:office:smarttags" w:element="place">
        <w:r>
          <w:rPr>
            <w:u w:val="single"/>
          </w:rPr>
          <w:t>Island</w:t>
        </w:r>
      </w:smartTag>
      <w:r>
        <w:rPr>
          <w:u w:val="single"/>
        </w:rPr>
        <w:t xml:space="preserve"> Operational Cancellation</w:t>
      </w:r>
      <w:r>
        <w:t xml:space="preserve"> </w:t>
      </w:r>
    </w:p>
    <w:p w14:paraId="13DE094B" w14:textId="77777777" w:rsidR="00492D26" w:rsidRDefault="00492D26"/>
    <w:p w14:paraId="48173BA4" w14:textId="0E0174B7" w:rsidR="00492D26" w:rsidRDefault="00492D26">
      <w:r>
        <w:t xml:space="preserve">At the point at which operation of the De-synchronised Island is to be transferred from </w:t>
      </w:r>
      <w:ins w:id="24" w:author="Johnson (ESO), Antony" w:date="2023-04-21T17:40:00Z">
        <w:r w:rsidR="00882C35">
          <w:t xml:space="preserve">the </w:t>
        </w:r>
      </w:ins>
      <w:r>
        <w:t xml:space="preserve">TO </w:t>
      </w:r>
      <w:proofErr w:type="spellStart"/>
      <w:r>
        <w:t>to</w:t>
      </w:r>
      <w:proofErr w:type="spellEnd"/>
      <w:r>
        <w:t xml:space="preserve"> </w:t>
      </w:r>
      <w:r w:rsidR="00252E12">
        <w:t>NGESO</w:t>
      </w:r>
      <w:r>
        <w:t>, the DIOC shall be cancelled. Part 3 of the DIOC form shall be completed by agreement of a time / date and each party signs its copy. This shall be logged in the appropriate control room logs.</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8"/>
        <w:gridCol w:w="3119"/>
      </w:tblGrid>
      <w:tr w:rsidR="00492D26" w14:paraId="6241E383" w14:textId="77777777">
        <w:tc>
          <w:tcPr>
            <w:tcW w:w="6238" w:type="dxa"/>
          </w:tcPr>
          <w:p w14:paraId="3E57E1AA" w14:textId="77777777" w:rsidR="00492D26" w:rsidRDefault="00492D26">
            <w:pPr>
              <w:keepNext/>
            </w:pPr>
          </w:p>
          <w:p w14:paraId="4C78FD7D" w14:textId="77777777" w:rsidR="00492D26" w:rsidRDefault="00492D26">
            <w:pPr>
              <w:pStyle w:val="Header"/>
              <w:keepNext/>
              <w:tabs>
                <w:tab w:val="clear" w:pos="4153"/>
                <w:tab w:val="clear" w:pos="8306"/>
              </w:tabs>
            </w:pPr>
            <w:r>
              <w:t xml:space="preserve">DE-SYNCHRONISED </w:t>
            </w:r>
            <w:smartTag w:uri="urn:schemas-microsoft-com:office:smarttags" w:element="place">
              <w:r>
                <w:t>ISLAND</w:t>
              </w:r>
            </w:smartTag>
            <w:r>
              <w:t xml:space="preserve"> OPERATION CERTIFICATE</w:t>
            </w:r>
          </w:p>
        </w:tc>
        <w:tc>
          <w:tcPr>
            <w:tcW w:w="3119" w:type="dxa"/>
          </w:tcPr>
          <w:p w14:paraId="58A1903B" w14:textId="77777777" w:rsidR="00492D26" w:rsidRDefault="00492D26">
            <w:pPr>
              <w:keepNext/>
            </w:pPr>
          </w:p>
          <w:p w14:paraId="49270FE2" w14:textId="77777777" w:rsidR="00492D26" w:rsidRDefault="00492D26">
            <w:pPr>
              <w:keepNext/>
            </w:pPr>
            <w:r>
              <w:rPr>
                <w:sz w:val="22"/>
              </w:rPr>
              <w:t>DIOC  No XXX</w:t>
            </w:r>
            <w:r>
              <w:t>X</w:t>
            </w:r>
          </w:p>
          <w:p w14:paraId="7A9932E1" w14:textId="77777777" w:rsidR="00492D26" w:rsidRDefault="00492D26">
            <w:pPr>
              <w:keepNext/>
            </w:pPr>
          </w:p>
        </w:tc>
      </w:tr>
      <w:tr w:rsidR="00492D26" w14:paraId="03CEE7C6" w14:textId="77777777">
        <w:tc>
          <w:tcPr>
            <w:tcW w:w="9357" w:type="dxa"/>
            <w:gridSpan w:val="2"/>
          </w:tcPr>
          <w:p w14:paraId="14C20982" w14:textId="77777777" w:rsidR="00492D26" w:rsidRDefault="00492D26">
            <w:pPr>
              <w:keepNext/>
              <w:rPr>
                <w:b/>
              </w:rPr>
            </w:pPr>
            <w:r>
              <w:rPr>
                <w:b/>
              </w:rPr>
              <w:t>Part 1</w:t>
            </w:r>
          </w:p>
          <w:p w14:paraId="72F38FCC" w14:textId="77777777" w:rsidR="00492D26" w:rsidRDefault="00492D26">
            <w:pPr>
              <w:keepNext/>
            </w:pPr>
            <w:r>
              <w:t xml:space="preserve">DE-SYNCHRONISED </w:t>
            </w:r>
            <w:smartTag w:uri="urn:schemas-microsoft-com:office:smarttags" w:element="place">
              <w:r>
                <w:t>ISLAND</w:t>
              </w:r>
            </w:smartTag>
            <w:r>
              <w:t xml:space="preserve"> DEFINITION</w:t>
            </w:r>
          </w:p>
          <w:p w14:paraId="04E08192" w14:textId="77777777" w:rsidR="00492D26" w:rsidRDefault="00492D26">
            <w:pPr>
              <w:keepNext/>
            </w:pPr>
          </w:p>
          <w:p w14:paraId="33D76647" w14:textId="77777777" w:rsidR="00492D26" w:rsidRDefault="00492D26">
            <w:pPr>
              <w:keepNext/>
            </w:pPr>
          </w:p>
          <w:p w14:paraId="697B7A06" w14:textId="77777777" w:rsidR="00492D26" w:rsidRDefault="00492D26">
            <w:pPr>
              <w:keepNext/>
            </w:pPr>
          </w:p>
          <w:p w14:paraId="410515EA" w14:textId="77777777" w:rsidR="00492D26" w:rsidRDefault="00492D26">
            <w:pPr>
              <w:keepNext/>
            </w:pPr>
          </w:p>
          <w:p w14:paraId="7B2694C3" w14:textId="77777777" w:rsidR="00492D26" w:rsidRDefault="00492D26">
            <w:pPr>
              <w:keepNext/>
            </w:pPr>
          </w:p>
          <w:p w14:paraId="1225E61E" w14:textId="77777777" w:rsidR="00492D26" w:rsidRDefault="00492D26">
            <w:pPr>
              <w:keepNext/>
            </w:pPr>
            <w:r>
              <w:t>GRID/ SUPPLY POINT(S)</w:t>
            </w:r>
          </w:p>
          <w:p w14:paraId="52F9C851" w14:textId="77777777" w:rsidR="00492D26" w:rsidRDefault="00492D26">
            <w:pPr>
              <w:keepNext/>
            </w:pPr>
          </w:p>
          <w:p w14:paraId="5386A6D6" w14:textId="77777777" w:rsidR="00492D26" w:rsidRDefault="00492D26">
            <w:pPr>
              <w:keepNext/>
            </w:pPr>
          </w:p>
          <w:p w14:paraId="6FBB50A8" w14:textId="77777777" w:rsidR="00492D26" w:rsidRDefault="00492D26">
            <w:pPr>
              <w:keepNext/>
            </w:pPr>
          </w:p>
          <w:p w14:paraId="001232F9" w14:textId="77777777" w:rsidR="00492D26" w:rsidRDefault="00492D26">
            <w:pPr>
              <w:keepNext/>
            </w:pPr>
          </w:p>
          <w:p w14:paraId="553A2A56" w14:textId="77777777" w:rsidR="00492D26" w:rsidRDefault="00492D26">
            <w:pPr>
              <w:keepNext/>
            </w:pPr>
          </w:p>
          <w:p w14:paraId="337701B5" w14:textId="77777777" w:rsidR="00492D26" w:rsidRDefault="00492D26">
            <w:pPr>
              <w:keepNext/>
            </w:pPr>
          </w:p>
          <w:p w14:paraId="77894369" w14:textId="77777777" w:rsidR="00492D26" w:rsidRDefault="00492D26">
            <w:pPr>
              <w:keepNext/>
            </w:pPr>
            <w:r>
              <w:t>POWER STATION(S) / GENERATING UNIT(S)</w:t>
            </w:r>
          </w:p>
          <w:p w14:paraId="67EBF7FF" w14:textId="77777777" w:rsidR="00492D26" w:rsidRDefault="00492D26">
            <w:pPr>
              <w:keepNext/>
            </w:pPr>
          </w:p>
          <w:p w14:paraId="6295DE5B" w14:textId="77777777" w:rsidR="00492D26" w:rsidRDefault="00492D26">
            <w:pPr>
              <w:keepNext/>
            </w:pPr>
          </w:p>
          <w:p w14:paraId="2A803867" w14:textId="77777777" w:rsidR="00492D26" w:rsidRDefault="00492D26">
            <w:pPr>
              <w:keepNext/>
            </w:pPr>
          </w:p>
          <w:p w14:paraId="14009E1D" w14:textId="77777777" w:rsidR="00492D26" w:rsidRDefault="00492D26">
            <w:pPr>
              <w:keepNext/>
            </w:pPr>
          </w:p>
          <w:p w14:paraId="76BE7814" w14:textId="77777777" w:rsidR="00492D26" w:rsidRDefault="00492D26">
            <w:pPr>
              <w:keepNext/>
            </w:pPr>
          </w:p>
          <w:p w14:paraId="0411844A" w14:textId="77777777" w:rsidR="00492D26" w:rsidRDefault="00492D26">
            <w:pPr>
              <w:keepNext/>
            </w:pPr>
          </w:p>
          <w:p w14:paraId="2F0CC973" w14:textId="77777777" w:rsidR="00492D26" w:rsidRDefault="00492D26">
            <w:pPr>
              <w:keepNext/>
            </w:pPr>
            <w:r>
              <w:t>BOUNDARY CIRCUITS</w:t>
            </w:r>
          </w:p>
          <w:p w14:paraId="18990DF5" w14:textId="77777777" w:rsidR="00492D26" w:rsidRDefault="00492D26">
            <w:pPr>
              <w:keepNext/>
            </w:pPr>
          </w:p>
          <w:p w14:paraId="42B926ED" w14:textId="77777777" w:rsidR="00492D26" w:rsidRDefault="00492D26">
            <w:pPr>
              <w:keepNext/>
            </w:pPr>
          </w:p>
          <w:p w14:paraId="54173168" w14:textId="77777777" w:rsidR="00492D26" w:rsidRDefault="00492D26">
            <w:pPr>
              <w:keepNext/>
            </w:pPr>
          </w:p>
          <w:p w14:paraId="18CF3E6C" w14:textId="77777777" w:rsidR="00492D26" w:rsidRDefault="00492D26">
            <w:pPr>
              <w:keepNext/>
            </w:pPr>
          </w:p>
          <w:p w14:paraId="619A6E54" w14:textId="77777777" w:rsidR="00492D26" w:rsidRDefault="00492D26">
            <w:pPr>
              <w:keepNext/>
            </w:pPr>
          </w:p>
          <w:p w14:paraId="7C877616" w14:textId="77777777" w:rsidR="00492D26" w:rsidRDefault="00492D26">
            <w:pPr>
              <w:keepNext/>
            </w:pPr>
          </w:p>
          <w:p w14:paraId="73CA2792" w14:textId="77777777" w:rsidR="00492D26" w:rsidRDefault="00492D26">
            <w:pPr>
              <w:keepNext/>
            </w:pPr>
          </w:p>
          <w:p w14:paraId="2D5CF65D" w14:textId="77777777" w:rsidR="00492D26" w:rsidRDefault="00492D26">
            <w:pPr>
              <w:keepNext/>
            </w:pPr>
            <w:r>
              <w:t xml:space="preserve">APPLICABLE DE-SYNCHRONISED </w:t>
            </w:r>
            <w:smartTag w:uri="urn:schemas-microsoft-com:office:smarttags" w:element="place">
              <w:r>
                <w:t>ISLAND</w:t>
              </w:r>
            </w:smartTag>
            <w:r>
              <w:t xml:space="preserve"> PROCEDURE (DIP)</w:t>
            </w:r>
          </w:p>
          <w:p w14:paraId="62641E08" w14:textId="77777777" w:rsidR="00492D26" w:rsidRDefault="00492D26">
            <w:pPr>
              <w:keepNext/>
            </w:pPr>
          </w:p>
          <w:p w14:paraId="35E1075A" w14:textId="77777777" w:rsidR="00492D26" w:rsidRDefault="00492D26">
            <w:pPr>
              <w:pStyle w:val="Header"/>
              <w:keepNext/>
              <w:tabs>
                <w:tab w:val="clear" w:pos="4153"/>
                <w:tab w:val="clear" w:pos="8306"/>
              </w:tabs>
            </w:pPr>
          </w:p>
          <w:p w14:paraId="14E3D77F" w14:textId="77777777" w:rsidR="00492D26" w:rsidRDefault="00492D26">
            <w:pPr>
              <w:keepNext/>
            </w:pPr>
          </w:p>
        </w:tc>
      </w:tr>
      <w:tr w:rsidR="00492D26" w14:paraId="7B56F6A2" w14:textId="77777777">
        <w:tc>
          <w:tcPr>
            <w:tcW w:w="9357" w:type="dxa"/>
            <w:gridSpan w:val="2"/>
          </w:tcPr>
          <w:p w14:paraId="339E5918" w14:textId="77777777" w:rsidR="00492D26" w:rsidRDefault="00492D26">
            <w:pPr>
              <w:keepNext/>
            </w:pPr>
            <w:r>
              <w:rPr>
                <w:b/>
              </w:rPr>
              <w:t>Part 2:</w:t>
            </w:r>
            <w:r>
              <w:t xml:space="preserve">  DE-SYNCHRONISED </w:t>
            </w:r>
            <w:smartTag w:uri="urn:schemas-microsoft-com:office:smarttags" w:element="place">
              <w:r>
                <w:t>ISLAND</w:t>
              </w:r>
            </w:smartTag>
            <w:r>
              <w:t xml:space="preserve"> OPERATIONAL RELEASE</w:t>
            </w:r>
          </w:p>
          <w:p w14:paraId="5CCCB01B" w14:textId="77777777" w:rsidR="00492D26" w:rsidRDefault="00492D26">
            <w:pPr>
              <w:keepNext/>
            </w:pPr>
          </w:p>
          <w:p w14:paraId="338CD31A" w14:textId="77777777" w:rsidR="00492D26" w:rsidRDefault="00492D26">
            <w:pPr>
              <w:keepNext/>
            </w:pPr>
          </w:p>
          <w:p w14:paraId="3C8B5760" w14:textId="77777777" w:rsidR="00492D26" w:rsidRDefault="00252E12">
            <w:pPr>
              <w:keepNext/>
            </w:pPr>
            <w:r>
              <w:t>NGESO</w:t>
            </w:r>
            <w:r w:rsidR="00492D26">
              <w:t xml:space="preserve"> CONTROL PERSON ……………………………………DATE.…………….TIME…………..</w:t>
            </w:r>
          </w:p>
          <w:p w14:paraId="48A3C9ED" w14:textId="77777777" w:rsidR="00492D26" w:rsidRDefault="00492D26">
            <w:pPr>
              <w:keepNext/>
            </w:pPr>
          </w:p>
          <w:p w14:paraId="4E8670F3" w14:textId="77777777" w:rsidR="00492D26" w:rsidRDefault="00492D26">
            <w:pPr>
              <w:keepNext/>
            </w:pPr>
          </w:p>
          <w:p w14:paraId="16A7EAAE" w14:textId="77777777" w:rsidR="00492D26" w:rsidRDefault="00492D26">
            <w:pPr>
              <w:keepNext/>
            </w:pPr>
            <w:r>
              <w:t>TO CONTROL ENGINEER…………………………………….DATE…………….TIME……………</w:t>
            </w:r>
          </w:p>
          <w:p w14:paraId="42E2C4DE" w14:textId="77777777" w:rsidR="00492D26" w:rsidRDefault="00492D26">
            <w:pPr>
              <w:keepNext/>
            </w:pPr>
          </w:p>
          <w:p w14:paraId="10A74035" w14:textId="77777777" w:rsidR="00492D26" w:rsidRDefault="00492D26">
            <w:pPr>
              <w:keepNext/>
            </w:pPr>
          </w:p>
        </w:tc>
      </w:tr>
      <w:tr w:rsidR="00492D26" w14:paraId="6F08C4AA" w14:textId="77777777">
        <w:tc>
          <w:tcPr>
            <w:tcW w:w="9357" w:type="dxa"/>
            <w:gridSpan w:val="2"/>
          </w:tcPr>
          <w:p w14:paraId="5240ACB2" w14:textId="77777777" w:rsidR="00492D26" w:rsidRDefault="00492D26">
            <w:pPr>
              <w:keepNext/>
            </w:pPr>
            <w:r>
              <w:rPr>
                <w:b/>
              </w:rPr>
              <w:t>Part 3:</w:t>
            </w:r>
            <w:r>
              <w:t xml:space="preserve"> DE-SYNCHRONISED </w:t>
            </w:r>
            <w:smartTag w:uri="urn:schemas-microsoft-com:office:smarttags" w:element="place">
              <w:r>
                <w:t>ISLAND</w:t>
              </w:r>
            </w:smartTag>
            <w:r>
              <w:t xml:space="preserve"> OPERATIONAL CANCELLATION</w:t>
            </w:r>
          </w:p>
          <w:p w14:paraId="162E0EA5" w14:textId="77777777" w:rsidR="00492D26" w:rsidRDefault="00492D26">
            <w:pPr>
              <w:keepNext/>
            </w:pPr>
          </w:p>
          <w:p w14:paraId="7FF48B95" w14:textId="77777777" w:rsidR="00492D26" w:rsidRDefault="00492D26">
            <w:pPr>
              <w:keepNext/>
            </w:pPr>
          </w:p>
          <w:p w14:paraId="639BC372" w14:textId="77777777" w:rsidR="00492D26" w:rsidRDefault="00252E12">
            <w:pPr>
              <w:keepNext/>
            </w:pPr>
            <w:r>
              <w:t>NGESO</w:t>
            </w:r>
            <w:r w:rsidR="00492D26">
              <w:t xml:space="preserve"> CONTROL PERSON ……………………………………DATE.…………….TIME…………..</w:t>
            </w:r>
          </w:p>
          <w:p w14:paraId="69A5D10A" w14:textId="77777777" w:rsidR="00492D26" w:rsidRDefault="00492D26">
            <w:pPr>
              <w:keepNext/>
            </w:pPr>
          </w:p>
          <w:p w14:paraId="19516AAA" w14:textId="77777777" w:rsidR="00492D26" w:rsidRDefault="00492D26">
            <w:pPr>
              <w:keepNext/>
            </w:pPr>
          </w:p>
          <w:p w14:paraId="6375C32A" w14:textId="77777777" w:rsidR="00492D26" w:rsidRDefault="00492D26">
            <w:pPr>
              <w:keepNext/>
            </w:pPr>
            <w:r>
              <w:t>TO CONTROL ENGINEER…………………………………….DATE…………….TIME……………</w:t>
            </w:r>
          </w:p>
          <w:p w14:paraId="37CD0012" w14:textId="77777777" w:rsidR="00492D26" w:rsidRDefault="00492D26">
            <w:pPr>
              <w:keepNext/>
            </w:pPr>
          </w:p>
          <w:p w14:paraId="4E8875E6" w14:textId="77777777" w:rsidR="00492D26" w:rsidRDefault="00492D26">
            <w:pPr>
              <w:keepNext/>
            </w:pPr>
          </w:p>
          <w:p w14:paraId="641FDDB5" w14:textId="77777777" w:rsidR="00492D26" w:rsidRDefault="00492D26">
            <w:pPr>
              <w:keepNext/>
            </w:pPr>
          </w:p>
          <w:p w14:paraId="35894AD6" w14:textId="77777777" w:rsidR="00492D26" w:rsidRDefault="00492D26">
            <w:pPr>
              <w:keepNext/>
            </w:pPr>
          </w:p>
        </w:tc>
      </w:tr>
    </w:tbl>
    <w:p w14:paraId="3E6D8E31" w14:textId="77777777" w:rsidR="00492D26" w:rsidRDefault="00492D26">
      <w:pPr>
        <w:pStyle w:val="Heading2"/>
        <w:numPr>
          <w:ilvl w:val="0"/>
          <w:numId w:val="0"/>
        </w:numPr>
      </w:pPr>
    </w:p>
    <w:p w14:paraId="0BF4BEF4" w14:textId="77777777" w:rsidR="00492D26" w:rsidRDefault="00492D26">
      <w:pPr>
        <w:pStyle w:val="Heading2"/>
        <w:numPr>
          <w:ilvl w:val="0"/>
          <w:numId w:val="0"/>
        </w:numPr>
        <w:rPr>
          <w:sz w:val="28"/>
        </w:rPr>
      </w:pPr>
      <w:r>
        <w:br w:type="page"/>
      </w:r>
      <w:r>
        <w:rPr>
          <w:sz w:val="28"/>
        </w:rPr>
        <w:lastRenderedPageBreak/>
        <w:t>Appendix B:  Abbreviations &amp; Definitions</w:t>
      </w:r>
    </w:p>
    <w:p w14:paraId="474E3F40" w14:textId="77777777" w:rsidR="00492D26" w:rsidRDefault="00492D26">
      <w:pPr>
        <w:pStyle w:val="NGTSAppendix"/>
        <w:outlineLvl w:val="0"/>
        <w:rPr>
          <w:b/>
          <w:i/>
          <w:iCs/>
          <w:sz w:val="24"/>
        </w:rPr>
      </w:pPr>
    </w:p>
    <w:p w14:paraId="1FDD6553" w14:textId="77777777" w:rsidR="00492D26" w:rsidRDefault="00492D26">
      <w:pPr>
        <w:pStyle w:val="NGTSAppendix"/>
        <w:spacing w:before="60" w:after="60"/>
        <w:outlineLvl w:val="0"/>
        <w:rPr>
          <w:b/>
          <w:i/>
          <w:iCs/>
          <w:sz w:val="24"/>
        </w:rPr>
      </w:pPr>
      <w:r>
        <w:rPr>
          <w:b/>
          <w:i/>
          <w:iCs/>
          <w:sz w:val="24"/>
        </w:rPr>
        <w:t>Abbreviations</w:t>
      </w:r>
    </w:p>
    <w:p w14:paraId="0B84EA49" w14:textId="77777777" w:rsidR="00492D26" w:rsidRDefault="00492D26">
      <w:pPr>
        <w:pStyle w:val="Header"/>
        <w:keepNext/>
        <w:tabs>
          <w:tab w:val="clear" w:pos="4153"/>
          <w:tab w:val="clear" w:pos="8306"/>
          <w:tab w:val="left" w:pos="1134"/>
        </w:tabs>
        <w:spacing w:before="60" w:after="60"/>
      </w:pPr>
      <w:r>
        <w:t>SHETL</w:t>
      </w:r>
      <w:r>
        <w:tab/>
        <w:t>Scottish Hydro-Electric Transmission Limited</w:t>
      </w:r>
    </w:p>
    <w:p w14:paraId="051CB0CA" w14:textId="77777777" w:rsidR="00492D26" w:rsidRDefault="00492D26">
      <w:pPr>
        <w:pStyle w:val="Header"/>
        <w:keepNext/>
        <w:tabs>
          <w:tab w:val="clear" w:pos="4153"/>
          <w:tab w:val="clear" w:pos="8306"/>
          <w:tab w:val="left" w:pos="1134"/>
        </w:tabs>
        <w:spacing w:before="60" w:after="60"/>
      </w:pPr>
      <w:r>
        <w:t>TO</w:t>
      </w:r>
      <w:r>
        <w:tab/>
        <w:t>Transmission Owner</w:t>
      </w:r>
    </w:p>
    <w:p w14:paraId="38B6E6B0" w14:textId="77777777" w:rsidR="00492D26" w:rsidRDefault="00492D26">
      <w:pPr>
        <w:keepNext/>
      </w:pPr>
    </w:p>
    <w:p w14:paraId="5BBCB558" w14:textId="77777777" w:rsidR="00492D26" w:rsidRDefault="00492D26">
      <w:pPr>
        <w:keepNext/>
      </w:pPr>
    </w:p>
    <w:p w14:paraId="7185CEC7" w14:textId="77777777" w:rsidR="00492D26" w:rsidRDefault="00492D26">
      <w:pPr>
        <w:pStyle w:val="NGTSAppendix"/>
        <w:outlineLvl w:val="0"/>
        <w:rPr>
          <w:b/>
          <w:i/>
          <w:iCs/>
          <w:sz w:val="24"/>
        </w:rPr>
      </w:pPr>
      <w:r>
        <w:rPr>
          <w:b/>
          <w:i/>
          <w:iCs/>
          <w:sz w:val="24"/>
        </w:rPr>
        <w:t>Definitions</w:t>
      </w:r>
    </w:p>
    <w:p w14:paraId="355A9205" w14:textId="77777777" w:rsidR="00492D26" w:rsidRDefault="00492D26">
      <w:pPr>
        <w:keepNext/>
      </w:pPr>
    </w:p>
    <w:p w14:paraId="6EA088AE" w14:textId="77777777" w:rsidR="00492D26" w:rsidRDefault="00492D26">
      <w:pPr>
        <w:keepNext/>
        <w:spacing w:before="60" w:after="60"/>
        <w:rPr>
          <w:b/>
          <w:sz w:val="22"/>
        </w:rPr>
      </w:pPr>
      <w:r>
        <w:rPr>
          <w:b/>
          <w:sz w:val="22"/>
        </w:rPr>
        <w:t>STC definitions used:</w:t>
      </w:r>
    </w:p>
    <w:p w14:paraId="1FA86443" w14:textId="77777777" w:rsidR="00492D26" w:rsidRDefault="00492D26">
      <w:pPr>
        <w:keepNext/>
        <w:spacing w:before="60" w:after="60"/>
      </w:pPr>
      <w:r>
        <w:t>Apparatus</w:t>
      </w:r>
    </w:p>
    <w:p w14:paraId="1A1B2B4B" w14:textId="77777777" w:rsidR="00492D26" w:rsidRDefault="00492D26">
      <w:pPr>
        <w:keepNext/>
        <w:spacing w:before="60" w:after="60"/>
      </w:pPr>
      <w:del w:id="25" w:author="Johnson (ESO), Antony" w:date="2023-04-21T17:40:00Z">
        <w:r w:rsidDel="009646AA">
          <w:delText>Black Start</w:delText>
        </w:r>
      </w:del>
    </w:p>
    <w:p w14:paraId="1F58A4A1" w14:textId="77777777" w:rsidR="00492D26" w:rsidRDefault="00492D26">
      <w:pPr>
        <w:keepNext/>
        <w:spacing w:before="60" w:after="60"/>
      </w:pPr>
      <w:r>
        <w:t>Code Effective Date</w:t>
      </w:r>
    </w:p>
    <w:p w14:paraId="26B079CC" w14:textId="77777777" w:rsidR="00492D26" w:rsidRDefault="00492D26">
      <w:pPr>
        <w:keepNext/>
        <w:spacing w:before="60" w:after="60"/>
      </w:pPr>
      <w:r>
        <w:t>Generating Unit</w:t>
      </w:r>
    </w:p>
    <w:p w14:paraId="5B3D619F" w14:textId="77777777" w:rsidR="00492D26" w:rsidRDefault="00492D26">
      <w:pPr>
        <w:keepNext/>
        <w:spacing w:before="60" w:after="60"/>
      </w:pPr>
      <w:r>
        <w:t>Good Industry Practice</w:t>
      </w:r>
    </w:p>
    <w:p w14:paraId="5CD6FAC9" w14:textId="77777777" w:rsidR="00252E12" w:rsidRDefault="00252E12">
      <w:pPr>
        <w:keepNext/>
        <w:spacing w:before="60" w:after="60"/>
      </w:pPr>
      <w:r>
        <w:t>NGESO</w:t>
      </w:r>
    </w:p>
    <w:p w14:paraId="3E5FCBAF" w14:textId="77777777" w:rsidR="00492D26" w:rsidRDefault="00492D26">
      <w:pPr>
        <w:keepNext/>
        <w:spacing w:before="60" w:after="60"/>
      </w:pPr>
      <w:r>
        <w:t>NGET</w:t>
      </w:r>
    </w:p>
    <w:p w14:paraId="7C15CA2B" w14:textId="77777777" w:rsidR="00DC73D5" w:rsidRDefault="00DC73D5">
      <w:pPr>
        <w:keepNext/>
        <w:spacing w:before="60" w:after="60"/>
      </w:pPr>
      <w:r>
        <w:t>National Electricity Transmission System</w:t>
      </w:r>
    </w:p>
    <w:p w14:paraId="6AF9CC67" w14:textId="77777777" w:rsidR="00492D26" w:rsidRDefault="00492D26">
      <w:pPr>
        <w:keepNext/>
        <w:spacing w:before="60" w:after="60"/>
      </w:pPr>
      <w:r>
        <w:t>Outage</w:t>
      </w:r>
    </w:p>
    <w:p w14:paraId="0C238422" w14:textId="77777777" w:rsidR="00492D26" w:rsidRDefault="00492D26">
      <w:pPr>
        <w:keepNext/>
        <w:spacing w:before="60" w:after="60"/>
      </w:pPr>
      <w:r>
        <w:t>Partial Shutdown</w:t>
      </w:r>
    </w:p>
    <w:p w14:paraId="4990B171" w14:textId="77777777" w:rsidR="00492D26" w:rsidRDefault="00492D26">
      <w:pPr>
        <w:keepNext/>
        <w:spacing w:before="60" w:after="60"/>
      </w:pPr>
      <w:r>
        <w:t>Plant</w:t>
      </w:r>
    </w:p>
    <w:p w14:paraId="4EF41284" w14:textId="77777777" w:rsidR="00492D26" w:rsidRDefault="00492D26">
      <w:pPr>
        <w:keepNext/>
        <w:spacing w:before="60" w:after="60"/>
        <w:rPr>
          <w:ins w:id="26" w:author="Johnson (ESO), Antony" w:date="2023-04-21T17:40:00Z"/>
        </w:rPr>
      </w:pPr>
      <w:r>
        <w:t>System</w:t>
      </w:r>
    </w:p>
    <w:p w14:paraId="1B858CAD" w14:textId="50F348AB" w:rsidR="009646AA" w:rsidRDefault="009646AA">
      <w:pPr>
        <w:keepNext/>
        <w:spacing w:before="60" w:after="60"/>
      </w:pPr>
      <w:ins w:id="27" w:author="Johnson (ESO), Antony" w:date="2023-04-21T17:40:00Z">
        <w:r>
          <w:t>System Restoration</w:t>
        </w:r>
      </w:ins>
    </w:p>
    <w:p w14:paraId="04774353" w14:textId="77777777" w:rsidR="00492D26" w:rsidRDefault="00492D26">
      <w:pPr>
        <w:keepNext/>
        <w:spacing w:before="60" w:after="60"/>
      </w:pPr>
      <w:r>
        <w:t>Total Shutdown</w:t>
      </w:r>
    </w:p>
    <w:p w14:paraId="6E5E73CF" w14:textId="77777777" w:rsidR="00492D26" w:rsidRPr="0030542F" w:rsidRDefault="00492D26">
      <w:pPr>
        <w:keepNext/>
        <w:spacing w:before="60" w:after="60"/>
        <w:rPr>
          <w:lang w:val="sv-SE"/>
        </w:rPr>
      </w:pPr>
      <w:r w:rsidRPr="0030542F">
        <w:rPr>
          <w:lang w:val="sv-SE"/>
        </w:rPr>
        <w:t>Total System</w:t>
      </w:r>
    </w:p>
    <w:p w14:paraId="388DAFEE" w14:textId="77777777" w:rsidR="00492D26" w:rsidRPr="0030542F" w:rsidRDefault="00492D26">
      <w:pPr>
        <w:keepNext/>
        <w:spacing w:before="60" w:after="60"/>
        <w:ind w:left="720" w:hanging="720"/>
        <w:rPr>
          <w:lang w:val="sv-SE"/>
        </w:rPr>
      </w:pPr>
      <w:r w:rsidRPr="0030542F">
        <w:rPr>
          <w:lang w:val="sv-SE"/>
        </w:rPr>
        <w:t>Transmission</w:t>
      </w:r>
    </w:p>
    <w:p w14:paraId="2EA30E4F" w14:textId="77777777" w:rsidR="00492D26" w:rsidRPr="0030542F" w:rsidRDefault="00492D26">
      <w:pPr>
        <w:keepNext/>
        <w:spacing w:before="60" w:after="60"/>
        <w:rPr>
          <w:lang w:val="sv-SE"/>
        </w:rPr>
      </w:pPr>
      <w:r w:rsidRPr="0030542F">
        <w:rPr>
          <w:lang w:val="sv-SE"/>
        </w:rPr>
        <w:t>Transmission System User</w:t>
      </w:r>
    </w:p>
    <w:p w14:paraId="4068C62A" w14:textId="77777777" w:rsidR="00492D26" w:rsidRDefault="00492D26">
      <w:pPr>
        <w:keepNext/>
        <w:spacing w:before="60" w:after="60"/>
      </w:pPr>
      <w:r>
        <w:t>User Site</w:t>
      </w:r>
    </w:p>
    <w:p w14:paraId="0E870E74" w14:textId="77777777" w:rsidR="00492D26" w:rsidRDefault="00492D26">
      <w:pPr>
        <w:keepNext/>
        <w:spacing w:before="60" w:after="60"/>
      </w:pPr>
    </w:p>
    <w:p w14:paraId="6E423FC5" w14:textId="77777777" w:rsidR="00492D26" w:rsidRDefault="00492D26">
      <w:pPr>
        <w:keepNext/>
        <w:spacing w:before="60" w:after="60"/>
        <w:rPr>
          <w:b/>
          <w:sz w:val="22"/>
        </w:rPr>
      </w:pPr>
      <w:r>
        <w:rPr>
          <w:b/>
          <w:sz w:val="22"/>
        </w:rPr>
        <w:t>Grid Code definitions used:</w:t>
      </w:r>
    </w:p>
    <w:p w14:paraId="7E955B47" w14:textId="77777777" w:rsidR="00492D26" w:rsidRDefault="00492D26">
      <w:pPr>
        <w:keepNext/>
        <w:spacing w:before="60" w:after="60"/>
      </w:pPr>
      <w:r>
        <w:t>Balancing Mechanism</w:t>
      </w:r>
    </w:p>
    <w:p w14:paraId="42DBB698" w14:textId="77777777" w:rsidR="00492D26" w:rsidRDefault="00492D26">
      <w:pPr>
        <w:keepNext/>
        <w:spacing w:before="60" w:after="60"/>
      </w:pPr>
      <w:r>
        <w:t xml:space="preserve">BM Unit </w:t>
      </w:r>
    </w:p>
    <w:p w14:paraId="01F8AC2E" w14:textId="77777777" w:rsidR="00492D26" w:rsidRDefault="00492D26">
      <w:pPr>
        <w:keepNext/>
        <w:spacing w:before="60" w:after="60"/>
      </w:pPr>
      <w:r>
        <w:t>Demand</w:t>
      </w:r>
    </w:p>
    <w:p w14:paraId="3BF214B6" w14:textId="73AB5613" w:rsidR="00492D26" w:rsidDel="003E0F90" w:rsidRDefault="00492D26">
      <w:pPr>
        <w:keepNext/>
        <w:spacing w:before="60" w:after="60"/>
        <w:rPr>
          <w:del w:id="28" w:author="Johnson (ESO), Antony" w:date="2023-04-21T17:41:00Z"/>
        </w:rPr>
      </w:pPr>
      <w:del w:id="29" w:author="Johnson (ESO), Antony" w:date="2023-04-21T17:41:00Z">
        <w:r w:rsidDel="003E0F90">
          <w:delText>De-synchronised Island</w:delText>
        </w:r>
      </w:del>
    </w:p>
    <w:p w14:paraId="51116635" w14:textId="77777777" w:rsidR="00492D26" w:rsidRDefault="00492D26">
      <w:pPr>
        <w:keepNext/>
        <w:spacing w:before="60" w:after="60"/>
      </w:pPr>
      <w:r>
        <w:t>Embedded</w:t>
      </w:r>
    </w:p>
    <w:p w14:paraId="238AD2CD" w14:textId="77777777" w:rsidR="00492D26" w:rsidRDefault="00492D26">
      <w:pPr>
        <w:keepNext/>
        <w:spacing w:before="60" w:after="60"/>
      </w:pPr>
      <w:r>
        <w:t>Event</w:t>
      </w:r>
    </w:p>
    <w:p w14:paraId="1FC5CA42" w14:textId="77777777" w:rsidR="00492D26" w:rsidRDefault="00492D26">
      <w:pPr>
        <w:keepNext/>
        <w:spacing w:before="60" w:after="60"/>
      </w:pPr>
      <w:r>
        <w:t>Frequency</w:t>
      </w:r>
    </w:p>
    <w:p w14:paraId="01ECF9E8" w14:textId="77777777" w:rsidR="00492D26" w:rsidRDefault="00492D26">
      <w:pPr>
        <w:keepNext/>
        <w:spacing w:before="60" w:after="60"/>
      </w:pPr>
      <w:r>
        <w:t xml:space="preserve">OC9 De-synchronised </w:t>
      </w:r>
      <w:smartTag w:uri="urn:schemas-microsoft-com:office:smarttags" w:element="place">
        <w:r>
          <w:t>Island</w:t>
        </w:r>
      </w:smartTag>
      <w:r>
        <w:t xml:space="preserve"> Procedure </w:t>
      </w:r>
    </w:p>
    <w:p w14:paraId="7B3BE809" w14:textId="77777777" w:rsidR="00492D26" w:rsidRDefault="00492D26">
      <w:pPr>
        <w:keepNext/>
        <w:spacing w:before="60" w:after="60"/>
      </w:pPr>
      <w:r>
        <w:t>Out of Synchronism</w:t>
      </w:r>
    </w:p>
    <w:p w14:paraId="4441884C" w14:textId="77777777" w:rsidR="00492D26" w:rsidRDefault="00492D26">
      <w:pPr>
        <w:keepNext/>
        <w:spacing w:before="60" w:after="60"/>
        <w:rPr>
          <w:ins w:id="30" w:author="Johnson (ESO), Antony" w:date="2023-04-21T17:45:00Z"/>
        </w:rPr>
      </w:pPr>
      <w:r>
        <w:t>Reactive Power</w:t>
      </w:r>
    </w:p>
    <w:p w14:paraId="2A8974C1" w14:textId="77777777" w:rsidR="002D7AFD" w:rsidRDefault="002D7AFD">
      <w:pPr>
        <w:keepNext/>
        <w:spacing w:before="60" w:after="60"/>
        <w:rPr>
          <w:ins w:id="31" w:author="Johnson (ESO), Antony" w:date="2023-04-21T17:45:00Z"/>
        </w:rPr>
      </w:pPr>
    </w:p>
    <w:p w14:paraId="4FCF5CC5" w14:textId="167D4F38" w:rsidR="002D7AFD" w:rsidRDefault="002D7AFD" w:rsidP="002D7AFD">
      <w:pPr>
        <w:pStyle w:val="Header"/>
        <w:keepNext/>
        <w:tabs>
          <w:tab w:val="clear" w:pos="4153"/>
          <w:tab w:val="clear" w:pos="8306"/>
        </w:tabs>
        <w:rPr>
          <w:ins w:id="32" w:author="Johnson (ESO), Antony" w:date="2023-04-21T17:46:00Z"/>
          <w:b/>
        </w:rPr>
      </w:pPr>
      <w:ins w:id="33" w:author="Johnson (ESO), Antony" w:date="2023-04-21T17:45:00Z">
        <w:r>
          <w:rPr>
            <w:b/>
          </w:rPr>
          <w:t>Definitions used in this STCP</w:t>
        </w:r>
        <w:r w:rsidR="00917262">
          <w:rPr>
            <w:b/>
          </w:rPr>
          <w:t xml:space="preserve"> 06-2</w:t>
        </w:r>
        <w:r>
          <w:rPr>
            <w:b/>
          </w:rPr>
          <w:t>:</w:t>
        </w:r>
      </w:ins>
    </w:p>
    <w:p w14:paraId="378FE931" w14:textId="77777777" w:rsidR="00917262" w:rsidRDefault="00917262" w:rsidP="002D7AFD">
      <w:pPr>
        <w:pStyle w:val="Header"/>
        <w:keepNext/>
        <w:tabs>
          <w:tab w:val="clear" w:pos="4153"/>
          <w:tab w:val="clear" w:pos="8306"/>
        </w:tabs>
        <w:rPr>
          <w:ins w:id="34" w:author="Johnson (ESO), Antony" w:date="2023-04-21T17:46:00Z"/>
          <w:b/>
        </w:rPr>
      </w:pPr>
    </w:p>
    <w:p w14:paraId="46BE0F69" w14:textId="77777777" w:rsidR="003724EE" w:rsidRDefault="003724EE" w:rsidP="002D7AFD">
      <w:pPr>
        <w:pStyle w:val="Header"/>
        <w:keepNext/>
        <w:tabs>
          <w:tab w:val="clear" w:pos="4153"/>
          <w:tab w:val="clear" w:pos="8306"/>
        </w:tabs>
        <w:rPr>
          <w:ins w:id="35" w:author="Johnson (ESO), Antony" w:date="2023-04-21T17:47:00Z"/>
          <w:bCs/>
        </w:rPr>
      </w:pPr>
    </w:p>
    <w:p w14:paraId="4E35DA4D" w14:textId="0D619F3C" w:rsidR="0060790B" w:rsidRPr="0060790B" w:rsidRDefault="0060790B" w:rsidP="00AE48AA">
      <w:pPr>
        <w:pStyle w:val="Header"/>
        <w:keepNext/>
        <w:tabs>
          <w:tab w:val="clear" w:pos="4153"/>
          <w:tab w:val="clear" w:pos="8306"/>
        </w:tabs>
        <w:ind w:left="2410" w:hanging="2410"/>
        <w:jc w:val="both"/>
        <w:rPr>
          <w:ins w:id="36" w:author="Johnson (ESO), Antony" w:date="2023-04-21T17:45:00Z"/>
          <w:bCs/>
        </w:rPr>
      </w:pPr>
      <w:ins w:id="37" w:author="Johnson (ESO), Antony" w:date="2023-04-21T17:46:00Z">
        <w:r w:rsidRPr="0060790B">
          <w:rPr>
            <w:bCs/>
          </w:rPr>
          <w:t>De-</w:t>
        </w:r>
      </w:ins>
      <w:ins w:id="38" w:author="Johnson (ESO), Antony" w:date="2023-04-21T17:52:00Z">
        <w:r w:rsidR="00B052F8">
          <w:rPr>
            <w:bCs/>
          </w:rPr>
          <w:t>s</w:t>
        </w:r>
      </w:ins>
      <w:ins w:id="39" w:author="Johnson (ESO), Antony" w:date="2023-04-21T17:46:00Z">
        <w:r w:rsidRPr="0060790B">
          <w:rPr>
            <w:bCs/>
          </w:rPr>
          <w:t xml:space="preserve">ynchronised </w:t>
        </w:r>
        <w:proofErr w:type="gramStart"/>
        <w:r w:rsidRPr="0060790B">
          <w:rPr>
            <w:bCs/>
          </w:rPr>
          <w:t>Island</w:t>
        </w:r>
      </w:ins>
      <w:ins w:id="40" w:author="Johnson (ESO), Antony" w:date="2023-04-21T17:48:00Z">
        <w:r w:rsidR="00AE48AA">
          <w:rPr>
            <w:bCs/>
          </w:rPr>
          <w:t>:-</w:t>
        </w:r>
        <w:proofErr w:type="gramEnd"/>
        <w:r w:rsidR="00AE48AA">
          <w:rPr>
            <w:bCs/>
          </w:rPr>
          <w:tab/>
          <w:t xml:space="preserve">As defined in </w:t>
        </w:r>
      </w:ins>
      <w:ins w:id="41" w:author="Johnson (ESO), Antony" w:date="2023-04-21T17:49:00Z">
        <w:r w:rsidR="00F56CDC">
          <w:rPr>
            <w:bCs/>
          </w:rPr>
          <w:t xml:space="preserve">section 1.1.1 of this STC 06-02, where </w:t>
        </w:r>
        <w:r w:rsidR="00F56CDC">
          <w:t>p</w:t>
        </w:r>
      </w:ins>
      <w:ins w:id="42" w:author="Johnson (ESO), Antony" w:date="2023-04-21T17:47:00Z">
        <w:r w:rsidR="003724EE">
          <w:t>art of the Total System is operating Out of Synchronism with the main National Electricity Transmission System, but where there is no Total Shutdown or material Partial Shutdown (as determined by NGESO).</w:t>
        </w:r>
      </w:ins>
    </w:p>
    <w:p w14:paraId="722F3265" w14:textId="77777777" w:rsidR="002D7AFD" w:rsidRDefault="002D7AFD">
      <w:pPr>
        <w:keepNext/>
        <w:spacing w:before="60" w:after="60"/>
      </w:pPr>
    </w:p>
    <w:p w14:paraId="2116B316" w14:textId="77777777" w:rsidR="00492D26" w:rsidRDefault="00492D26">
      <w:pPr>
        <w:keepNext/>
        <w:spacing w:before="60" w:after="60"/>
      </w:pPr>
    </w:p>
    <w:p w14:paraId="7EE126E9" w14:textId="77777777" w:rsidR="00492D26" w:rsidRDefault="00492D26">
      <w:pPr>
        <w:keepNext/>
        <w:spacing w:before="60" w:after="60"/>
      </w:pPr>
    </w:p>
    <w:sectPr w:rsidR="00492D26">
      <w:headerReference w:type="default" r:id="rId10"/>
      <w:footerReference w:type="default" r:id="rId11"/>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28CCA" w14:textId="77777777" w:rsidR="009A6584" w:rsidRDefault="009A6584">
      <w:r>
        <w:separator/>
      </w:r>
    </w:p>
  </w:endnote>
  <w:endnote w:type="continuationSeparator" w:id="0">
    <w:p w14:paraId="654E7BDC" w14:textId="77777777" w:rsidR="009A6584" w:rsidRDefault="009A6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7F358" w14:textId="77777777" w:rsidR="00492D26" w:rsidRDefault="00492D26">
    <w:pPr>
      <w:pStyle w:val="Footer"/>
    </w:pPr>
    <w:r>
      <w:tab/>
    </w:r>
    <w:r>
      <w:rPr>
        <w:snapToGrid w:val="0"/>
      </w:rPr>
      <w:t xml:space="preserve">Page </w:t>
    </w:r>
    <w:r>
      <w:rPr>
        <w:snapToGrid w:val="0"/>
      </w:rPr>
      <w:fldChar w:fldCharType="begin"/>
    </w:r>
    <w:r>
      <w:rPr>
        <w:snapToGrid w:val="0"/>
      </w:rPr>
      <w:instrText xml:space="preserve"> PAGE </w:instrText>
    </w:r>
    <w:r>
      <w:rPr>
        <w:snapToGrid w:val="0"/>
      </w:rPr>
      <w:fldChar w:fldCharType="separate"/>
    </w:r>
    <w:r w:rsidR="000A70E3">
      <w:rPr>
        <w:noProof/>
        <w:snapToGrid w:val="0"/>
      </w:rPr>
      <w:t>11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0A70E3">
      <w:rPr>
        <w:noProof/>
        <w:snapToGrid w:val="0"/>
      </w:rPr>
      <w:t>11</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EA345" w14:textId="77777777" w:rsidR="009A6584" w:rsidRDefault="009A6584">
      <w:r>
        <w:separator/>
      </w:r>
    </w:p>
  </w:footnote>
  <w:footnote w:type="continuationSeparator" w:id="0">
    <w:p w14:paraId="269EA39D" w14:textId="77777777" w:rsidR="009A6584" w:rsidRDefault="009A65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2440D" w14:textId="77777777" w:rsidR="00492D26" w:rsidRDefault="00492D26">
    <w:pPr>
      <w:pStyle w:val="Header"/>
      <w:spacing w:after="120"/>
    </w:pPr>
    <w:r>
      <w:t xml:space="preserve">STCP 06-2 De-synchronised </w:t>
    </w:r>
    <w:smartTag w:uri="urn:schemas-microsoft-com:office:smarttags" w:element="place">
      <w:r>
        <w:t>Island</w:t>
      </w:r>
    </w:smartTag>
    <w:r>
      <w:t xml:space="preserve"> Management</w:t>
    </w:r>
  </w:p>
  <w:p w14:paraId="05894B84" w14:textId="43D05A87" w:rsidR="00492D26" w:rsidRDefault="00492D26">
    <w:pPr>
      <w:pStyle w:val="Header"/>
      <w:spacing w:after="120"/>
    </w:pPr>
    <w:r>
      <w:t>Issue 00</w:t>
    </w:r>
    <w:ins w:id="43" w:author="Johnson (ESO), Antony" w:date="2023-04-21T16:47:00Z">
      <w:r w:rsidR="00F5369D">
        <w:t>6</w:t>
      </w:r>
    </w:ins>
    <w:del w:id="44" w:author="Johnson (ESO), Antony" w:date="2023-04-21T16:47:00Z">
      <w:r w:rsidR="00252E12" w:rsidDel="00F5369D">
        <w:delText>5</w:delText>
      </w:r>
    </w:del>
    <w:r>
      <w:t xml:space="preserve"> – </w:t>
    </w:r>
    <w:ins w:id="45" w:author="Johnson (ESO), Antony" w:date="2023-04-21T16:47:00Z">
      <w:r w:rsidR="00F5369D">
        <w:t>21</w:t>
      </w:r>
    </w:ins>
    <w:del w:id="46" w:author="Johnson (ESO), Antony" w:date="2023-04-21T16:47:00Z">
      <w:r w:rsidR="00252E12" w:rsidDel="00F5369D">
        <w:delText>01</w:delText>
      </w:r>
    </w:del>
    <w:r w:rsidR="00252E12">
      <w:t>/0</w:t>
    </w:r>
    <w:ins w:id="47" w:author="Johnson (ESO), Antony" w:date="2023-04-21T16:47:00Z">
      <w:r w:rsidR="00F5369D">
        <w:t>4</w:t>
      </w:r>
    </w:ins>
    <w:del w:id="48" w:author="Johnson (ESO), Antony" w:date="2023-04-21T16:47:00Z">
      <w:r w:rsidR="00252E12" w:rsidDel="00F5369D">
        <w:delText>1</w:delText>
      </w:r>
    </w:del>
    <w:r w:rsidR="00252E12">
      <w:t>/</w:t>
    </w:r>
    <w:ins w:id="49" w:author="Johnson (ESO), Antony" w:date="2023-04-21T16:47:00Z">
      <w:r w:rsidR="00F5369D">
        <w:t>23</w:t>
      </w:r>
    </w:ins>
    <w:del w:id="50" w:author="Johnson (ESO), Antony" w:date="2023-04-21T16:47:00Z">
      <w:r w:rsidR="00252E12" w:rsidDel="00F5369D">
        <w:delText>1</w:delText>
      </w:r>
      <w:r w:rsidR="00986D8D" w:rsidDel="00F5369D">
        <w:delText>9</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D4C2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45541F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F5A7C1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36B1806"/>
    <w:multiLevelType w:val="multilevel"/>
    <w:tmpl w:val="E6C227B2"/>
    <w:lvl w:ilvl="0">
      <w:start w:val="3"/>
      <w:numFmt w:val="decimal"/>
      <w:lvlText w:val="%1"/>
      <w:lvlJc w:val="left"/>
      <w:pPr>
        <w:tabs>
          <w:tab w:val="num" w:pos="432"/>
        </w:tabs>
        <w:ind w:left="432" w:hanging="432"/>
      </w:pPr>
    </w:lvl>
    <w:lvl w:ilvl="1">
      <w:start w:val="2"/>
      <w:numFmt w:val="decimal"/>
      <w:lvlText w:val="%1.%2"/>
      <w:lvlJc w:val="left"/>
      <w:pPr>
        <w:tabs>
          <w:tab w:val="num" w:pos="680"/>
        </w:tabs>
        <w:ind w:left="680" w:hanging="680"/>
      </w:pPr>
    </w:lvl>
    <w:lvl w:ilvl="2">
      <w:start w:val="1"/>
      <w:numFmt w:val="none"/>
      <w:lvlText w:val="%3"/>
      <w:lvlJc w:val="left"/>
      <w:pPr>
        <w:tabs>
          <w:tab w:val="num" w:pos="720"/>
        </w:tabs>
        <w:ind w:left="720" w:hanging="720"/>
      </w:pPr>
    </w:lvl>
    <w:lvl w:ilvl="3">
      <w:start w:val="1"/>
      <w:numFmt w:val="none"/>
      <w:lvlRestart w:val="0"/>
      <w:lvlText w:val="%1.%2.1"/>
      <w:lvlJc w:val="left"/>
      <w:pPr>
        <w:tabs>
          <w:tab w:val="num" w:pos="864"/>
        </w:tabs>
        <w:ind w:left="864" w:hanging="864"/>
      </w:pPr>
    </w:lvl>
    <w:lvl w:ilvl="4">
      <w:start w:val="1"/>
      <w:numFmt w:val="none"/>
      <w:lvlText w:val="%1.%2.%31.1"/>
      <w:lvlJc w:val="left"/>
      <w:pPr>
        <w:tabs>
          <w:tab w:val="num" w:pos="1008"/>
        </w:tabs>
        <w:ind w:left="1008" w:hanging="1008"/>
      </w:pPr>
    </w:lvl>
    <w:lvl w:ilvl="5">
      <w:start w:val="1"/>
      <w:numFmt w:val="none"/>
      <w:pStyle w:val="Heading6"/>
      <w:lvlText w:val="%1.%2.%31.1.1"/>
      <w:lvlJc w:val="left"/>
      <w:pPr>
        <w:tabs>
          <w:tab w:val="num" w:pos="1152"/>
        </w:tabs>
        <w:ind w:left="1152" w:hanging="1152"/>
      </w:pPr>
    </w:lvl>
    <w:lvl w:ilvl="6">
      <w:start w:val="1"/>
      <w:numFmt w:val="decimal"/>
      <w:lvlText w:val="%1.%2"/>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45B7428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EBE265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F4D01C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4F87D4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D2B4E74"/>
    <w:multiLevelType w:val="multilevel"/>
    <w:tmpl w:val="E2D2390E"/>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304"/>
        </w:tabs>
        <w:ind w:left="1304" w:hanging="1304"/>
      </w:pPr>
      <w:rPr>
        <w:rFonts w:hint="default"/>
      </w:rPr>
    </w:lvl>
    <w:lvl w:ilvl="3">
      <w:start w:val="1"/>
      <w:numFmt w:val="decimal"/>
      <w:pStyle w:val="Heading4"/>
      <w:lvlText w:val="%1.%2.%3.%4"/>
      <w:lvlJc w:val="left"/>
      <w:pPr>
        <w:tabs>
          <w:tab w:val="num" w:pos="1021"/>
        </w:tabs>
        <w:ind w:left="1021" w:hanging="1021"/>
      </w:pPr>
      <w:rPr>
        <w:rFonts w:hint="default"/>
      </w:rPr>
    </w:lvl>
    <w:lvl w:ilvl="4">
      <w:start w:val="1"/>
      <w:numFmt w:val="decimal"/>
      <w:lvlText w:val="%1.%2.%3.%4.%5"/>
      <w:lvlJc w:val="left"/>
      <w:pPr>
        <w:tabs>
          <w:tab w:val="num" w:pos="2552"/>
        </w:tabs>
        <w:ind w:left="2552" w:hanging="2552"/>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9" w15:restartNumberingAfterBreak="0">
    <w:nsid w:val="6D3721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03E54F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5DA05AE"/>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896282746">
    <w:abstractNumId w:val="3"/>
  </w:num>
  <w:num w:numId="2" w16cid:durableId="1591569">
    <w:abstractNumId w:val="8"/>
  </w:num>
  <w:num w:numId="3" w16cid:durableId="1612083579">
    <w:abstractNumId w:val="1"/>
  </w:num>
  <w:num w:numId="4" w16cid:durableId="1958945438">
    <w:abstractNumId w:val="5"/>
  </w:num>
  <w:num w:numId="5" w16cid:durableId="2062437615">
    <w:abstractNumId w:val="7"/>
  </w:num>
  <w:num w:numId="6" w16cid:durableId="10445997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9018510">
    <w:abstractNumId w:val="10"/>
  </w:num>
  <w:num w:numId="8" w16cid:durableId="1410495025">
    <w:abstractNumId w:val="9"/>
  </w:num>
  <w:num w:numId="9" w16cid:durableId="1144931719">
    <w:abstractNumId w:val="4"/>
  </w:num>
  <w:num w:numId="10" w16cid:durableId="1798140645">
    <w:abstractNumId w:val="6"/>
  </w:num>
  <w:num w:numId="11" w16cid:durableId="1701011638">
    <w:abstractNumId w:val="0"/>
  </w:num>
  <w:num w:numId="12" w16cid:durableId="1463427758">
    <w:abstractNumId w:val="11"/>
  </w:num>
  <w:num w:numId="13" w16cid:durableId="58795391">
    <w:abstractNumId w:val="2"/>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42F"/>
    <w:rsid w:val="000575AC"/>
    <w:rsid w:val="000708E0"/>
    <w:rsid w:val="000726DD"/>
    <w:rsid w:val="000A70E3"/>
    <w:rsid w:val="000C182C"/>
    <w:rsid w:val="000E611E"/>
    <w:rsid w:val="0010175B"/>
    <w:rsid w:val="001739DB"/>
    <w:rsid w:val="001872BD"/>
    <w:rsid w:val="00206EBD"/>
    <w:rsid w:val="002211EB"/>
    <w:rsid w:val="00250751"/>
    <w:rsid w:val="00252E12"/>
    <w:rsid w:val="00261C73"/>
    <w:rsid w:val="00281022"/>
    <w:rsid w:val="002D7AFD"/>
    <w:rsid w:val="0030542F"/>
    <w:rsid w:val="00315FF4"/>
    <w:rsid w:val="00332536"/>
    <w:rsid w:val="00353590"/>
    <w:rsid w:val="003724EE"/>
    <w:rsid w:val="003E0F90"/>
    <w:rsid w:val="00492D26"/>
    <w:rsid w:val="004932D6"/>
    <w:rsid w:val="00557AED"/>
    <w:rsid w:val="005D14CB"/>
    <w:rsid w:val="005F52EA"/>
    <w:rsid w:val="0060790B"/>
    <w:rsid w:val="006240BC"/>
    <w:rsid w:val="006A7BBC"/>
    <w:rsid w:val="00721ED3"/>
    <w:rsid w:val="007C4154"/>
    <w:rsid w:val="00813A35"/>
    <w:rsid w:val="0084353F"/>
    <w:rsid w:val="00882C35"/>
    <w:rsid w:val="008A139D"/>
    <w:rsid w:val="008C3F1F"/>
    <w:rsid w:val="00917262"/>
    <w:rsid w:val="009646AA"/>
    <w:rsid w:val="00975AA2"/>
    <w:rsid w:val="00986D8D"/>
    <w:rsid w:val="009A6584"/>
    <w:rsid w:val="00A1246D"/>
    <w:rsid w:val="00A24324"/>
    <w:rsid w:val="00A5542E"/>
    <w:rsid w:val="00AD0D69"/>
    <w:rsid w:val="00AE2014"/>
    <w:rsid w:val="00AE48AA"/>
    <w:rsid w:val="00AE4EA8"/>
    <w:rsid w:val="00AF72D1"/>
    <w:rsid w:val="00B00B6B"/>
    <w:rsid w:val="00B052F8"/>
    <w:rsid w:val="00B227BD"/>
    <w:rsid w:val="00B24EE2"/>
    <w:rsid w:val="00C04604"/>
    <w:rsid w:val="00C53A24"/>
    <w:rsid w:val="00C6217B"/>
    <w:rsid w:val="00CA006A"/>
    <w:rsid w:val="00CD6622"/>
    <w:rsid w:val="00DC73D5"/>
    <w:rsid w:val="00E3456F"/>
    <w:rsid w:val="00E860EA"/>
    <w:rsid w:val="00EB261C"/>
    <w:rsid w:val="00EC7F97"/>
    <w:rsid w:val="00F05C2B"/>
    <w:rsid w:val="00F5369D"/>
    <w:rsid w:val="00F56CDC"/>
    <w:rsid w:val="00F978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05B7C2FF"/>
  <w15:chartTrackingRefBased/>
  <w15:docId w15:val="{AC872FA6-BFFD-4934-B660-7A0E37C78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eastAsia="en-US"/>
    </w:rPr>
  </w:style>
  <w:style w:type="paragraph" w:styleId="Heading1">
    <w:name w:val="heading 1"/>
    <w:basedOn w:val="Normal"/>
    <w:next w:val="Normal"/>
    <w:qFormat/>
    <w:pPr>
      <w:keepNext/>
      <w:numPr>
        <w:numId w:val="2"/>
      </w:numPr>
      <w:spacing w:after="120"/>
      <w:outlineLvl w:val="0"/>
    </w:pPr>
    <w:rPr>
      <w:b/>
      <w:sz w:val="28"/>
    </w:rPr>
  </w:style>
  <w:style w:type="paragraph" w:styleId="Heading2">
    <w:name w:val="heading 2"/>
    <w:basedOn w:val="Normal"/>
    <w:next w:val="Normal"/>
    <w:qFormat/>
    <w:pPr>
      <w:keepNext/>
      <w:numPr>
        <w:ilvl w:val="1"/>
        <w:numId w:val="2"/>
      </w:numPr>
      <w:spacing w:after="120"/>
      <w:outlineLvl w:val="1"/>
    </w:pPr>
    <w:rPr>
      <w:b/>
      <w:i/>
      <w:sz w:val="24"/>
    </w:rPr>
  </w:style>
  <w:style w:type="paragraph" w:styleId="Heading3">
    <w:name w:val="heading 3"/>
    <w:basedOn w:val="Normal"/>
    <w:next w:val="Normal"/>
    <w:qFormat/>
    <w:pPr>
      <w:keepNext/>
      <w:numPr>
        <w:ilvl w:val="2"/>
        <w:numId w:val="2"/>
      </w:numPr>
      <w:spacing w:after="120"/>
      <w:outlineLvl w:val="2"/>
    </w:pPr>
  </w:style>
  <w:style w:type="paragraph" w:styleId="Heading4">
    <w:name w:val="heading 4"/>
    <w:basedOn w:val="Normal"/>
    <w:next w:val="Normal"/>
    <w:qFormat/>
    <w:pPr>
      <w:keepNext/>
      <w:numPr>
        <w:ilvl w:val="3"/>
        <w:numId w:val="2"/>
      </w:numPr>
      <w:spacing w:after="120"/>
      <w:outlineLvl w:val="3"/>
    </w:pPr>
  </w:style>
  <w:style w:type="paragraph" w:styleId="Heading5">
    <w:name w:val="heading 5"/>
    <w:basedOn w:val="Normal"/>
    <w:next w:val="Normal"/>
    <w:qFormat/>
    <w:pPr>
      <w:keepNext/>
      <w:tabs>
        <w:tab w:val="left" w:pos="284"/>
      </w:tabs>
      <w:outlineLvl w:val="4"/>
    </w:pPr>
    <w:rPr>
      <w:b/>
      <w:color w:val="FFFFFF"/>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24"/>
      <w:u w:val="single"/>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style>
  <w:style w:type="paragraph" w:styleId="BodyTextIndent2">
    <w:name w:val="Body Text Indent 2"/>
    <w:basedOn w:val="Normal"/>
  </w:style>
  <w:style w:type="paragraph" w:styleId="BodyTextIndent3">
    <w:name w:val="Body Text Indent 3"/>
    <w:basedOn w:val="Normal"/>
    <w:pPr>
      <w:ind w:left="426"/>
    </w:pPr>
    <w:rPr>
      <w:sz w:val="24"/>
    </w:rPr>
  </w:style>
  <w:style w:type="paragraph" w:styleId="BodyText">
    <w:name w:val="Body Text"/>
    <w:basedOn w:val="Normal"/>
    <w:rPr>
      <w:sz w:val="24"/>
    </w:rPr>
  </w:style>
  <w:style w:type="paragraph" w:styleId="BodyText2">
    <w:name w:val="Body Text 2"/>
    <w:basedOn w:val="Normal"/>
    <w:rPr>
      <w:sz w:val="18"/>
    </w:rPr>
  </w:style>
  <w:style w:type="paragraph" w:styleId="BodyTextFirstIndent">
    <w:name w:val="Body Text First Indent"/>
    <w:basedOn w:val="BodyText"/>
    <w:pPr>
      <w:spacing w:after="120"/>
    </w:pPr>
    <w:rPr>
      <w:rFonts w:ascii="Times New Roman" w:hAnsi="Times New Roman"/>
      <w:sz w:val="20"/>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jc w:val="both"/>
    </w:pPr>
  </w:style>
  <w:style w:type="paragraph" w:customStyle="1" w:styleId="Head2">
    <w:name w:val="Head 2"/>
    <w:basedOn w:val="Normal"/>
    <w:pPr>
      <w:keepNext/>
      <w:keepLines/>
      <w:jc w:val="both"/>
    </w:pPr>
    <w:rPr>
      <w:b/>
      <w:sz w:val="22"/>
    </w:rPr>
  </w:style>
  <w:style w:type="paragraph" w:customStyle="1" w:styleId="NGTSAppendix">
    <w:name w:val="NGTS Appendix"/>
    <w:basedOn w:val="Normal"/>
    <w:pPr>
      <w:keepNext/>
      <w:keepLines/>
      <w:widowControl w:val="0"/>
      <w:jc w:val="both"/>
    </w:pPr>
    <w:rPr>
      <w:snapToGrid w:val="0"/>
      <w:sz w:val="22"/>
    </w:rPr>
  </w:style>
  <w:style w:type="paragraph" w:styleId="BalloonText">
    <w:name w:val="Balloon Text"/>
    <w:basedOn w:val="Normal"/>
    <w:semiHidden/>
    <w:rsid w:val="0030542F"/>
    <w:rPr>
      <w:rFonts w:ascii="Tahoma" w:hAnsi="Tahoma"/>
      <w:sz w:val="16"/>
      <w:szCs w:val="16"/>
    </w:rPr>
  </w:style>
  <w:style w:type="character" w:styleId="CommentReference">
    <w:name w:val="annotation reference"/>
    <w:rsid w:val="00252E12"/>
    <w:rPr>
      <w:sz w:val="16"/>
      <w:szCs w:val="16"/>
    </w:rPr>
  </w:style>
  <w:style w:type="paragraph" w:styleId="CommentText">
    <w:name w:val="annotation text"/>
    <w:basedOn w:val="Normal"/>
    <w:link w:val="CommentTextChar"/>
    <w:rsid w:val="00252E12"/>
  </w:style>
  <w:style w:type="character" w:customStyle="1" w:styleId="CommentTextChar">
    <w:name w:val="Comment Text Char"/>
    <w:link w:val="CommentText"/>
    <w:rsid w:val="00252E12"/>
    <w:rPr>
      <w:rFonts w:ascii="Arial" w:hAnsi="Arial"/>
      <w:lang w:eastAsia="en-US"/>
    </w:rPr>
  </w:style>
  <w:style w:type="paragraph" w:styleId="CommentSubject">
    <w:name w:val="annotation subject"/>
    <w:basedOn w:val="CommentText"/>
    <w:next w:val="CommentText"/>
    <w:link w:val="CommentSubjectChar"/>
    <w:rsid w:val="00252E12"/>
    <w:rPr>
      <w:b/>
      <w:bCs/>
    </w:rPr>
  </w:style>
  <w:style w:type="character" w:customStyle="1" w:styleId="CommentSubjectChar">
    <w:name w:val="Comment Subject Char"/>
    <w:link w:val="CommentSubject"/>
    <w:rsid w:val="00252E12"/>
    <w:rPr>
      <w:rFonts w:ascii="Arial" w:hAnsi="Arial"/>
      <w:b/>
      <w:bCs/>
      <w:lang w:eastAsia="en-US"/>
    </w:rPr>
  </w:style>
  <w:style w:type="paragraph" w:styleId="Revision">
    <w:name w:val="Revision"/>
    <w:hidden/>
    <w:uiPriority w:val="99"/>
    <w:semiHidden/>
    <w:rsid w:val="00F5369D"/>
    <w:rPr>
      <w:rFonts w:ascii="Arial" w:hAnsi="Arial"/>
      <w:lang w:eastAsia="en-US"/>
    </w:rPr>
  </w:style>
  <w:style w:type="paragraph" w:customStyle="1" w:styleId="xl24">
    <w:name w:val="xl24"/>
    <w:basedOn w:val="Normal"/>
    <w:rsid w:val="00B227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character" w:customStyle="1" w:styleId="HeaderChar">
    <w:name w:val="Header Char"/>
    <w:basedOn w:val="DefaultParagraphFont"/>
    <w:link w:val="Header"/>
    <w:rsid w:val="002D7AFD"/>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3DF207-A8F5-427B-8C14-A9D3B838330F}">
  <ds:schemaRefs>
    <ds:schemaRef ds:uri="http://schemas.microsoft.com/sharepoint/v3/contenttype/forms"/>
  </ds:schemaRefs>
</ds:datastoreItem>
</file>

<file path=customXml/itemProps2.xml><?xml version="1.0" encoding="utf-8"?>
<ds:datastoreItem xmlns:ds="http://schemas.openxmlformats.org/officeDocument/2006/customXml" ds:itemID="{1ABC6C2F-E643-491D-9077-DBC51519ABA1}">
  <ds:schemaRefs>
    <ds:schemaRef ds:uri="http://purl.org/dc/dcmitype/"/>
    <ds:schemaRef ds:uri="http://schemas.microsoft.com/office/infopath/2007/PartnerControls"/>
    <ds:schemaRef ds:uri="http://purl.org/dc/elements/1.1/"/>
    <ds:schemaRef ds:uri="http://schemas.microsoft.com/office/2006/metadata/properties"/>
    <ds:schemaRef ds:uri="3f6024f2-ec53-42bf-9fc5-b1e570b27390"/>
    <ds:schemaRef ds:uri="http://schemas.microsoft.com/office/2006/documentManagement/types"/>
    <ds:schemaRef ds:uri="97b6fe81-1556-4112-94ca-31043ca39b71"/>
    <ds:schemaRef ds:uri="http://schemas.openxmlformats.org/package/2006/metadata/core-properties"/>
    <ds:schemaRef ds:uri="http://www.w3.org/XML/1998/namespace"/>
    <ds:schemaRef ds:uri="http://purl.org/dc/terms/"/>
    <ds:schemaRef ds:uri="cadce026-d35b-4a62-a2ee-1436bb44fb55"/>
  </ds:schemaRefs>
</ds:datastoreItem>
</file>

<file path=customXml/itemProps3.xml><?xml version="1.0" encoding="utf-8"?>
<ds:datastoreItem xmlns:ds="http://schemas.openxmlformats.org/officeDocument/2006/customXml" ds:itemID="{FE3C694E-B9E9-4D16-B3B4-B46AB6CC3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12</Pages>
  <Words>3195</Words>
  <Characters>17225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High Level Alarm Handling Process</vt:lpstr>
    </vt:vector>
  </TitlesOfParts>
  <Company>NGC</Company>
  <LinksUpToDate>false</LinksUpToDate>
  <CharactersWithSpaces>20380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Level Alarm Handling Process</dc:title>
  <dc:subject/>
  <dc:creator>Dolamore</dc:creator>
  <cp:keywords/>
  <cp:lastModifiedBy>Johnson (ESO), Antony</cp:lastModifiedBy>
  <cp:revision>34</cp:revision>
  <cp:lastPrinted>2019-03-27T20:56:00Z</cp:lastPrinted>
  <dcterms:created xsi:type="dcterms:W3CDTF">2023-04-21T15:47:00Z</dcterms:created>
  <dcterms:modified xsi:type="dcterms:W3CDTF">2023-06-09T15:21:00Z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7" name="IconOverlay">
    <vt:lpwstr/>
  </property>
  <property fmtid="{D5CDD505-2E9C-101B-9397-08002B2CF9AE}" pid="8" name="test">
    <vt:lpwstr/>
  </property>
  <property fmtid="{D5CDD505-2E9C-101B-9397-08002B2CF9AE}" pid="11" name="ContentTypeId">
    <vt:lpwstr>0x0101005E7558B389E4AA41BCC49771F5D910C9</vt:lpwstr>
  </property>
  <property fmtid="{D5CDD505-2E9C-101B-9397-08002B2CF9AE}" pid="12" name="MediaServiceImageTags">
    <vt:lpwstr/>
  </property>
</Properties>
</file>